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58F" w:rsidRPr="004F185C" w:rsidRDefault="006F258F">
      <w:pPr>
        <w:rPr>
          <w:ins w:id="0" w:author="Author"/>
          <w:rFonts w:ascii="Times New Roman" w:hAnsi="Times New Roman" w:cs="Times New Roman"/>
          <w:b/>
          <w:sz w:val="20"/>
          <w:szCs w:val="20"/>
          <w:rPrChange w:id="1" w:author="Author">
            <w:rPr>
              <w:ins w:id="2" w:author="Author"/>
            </w:rPr>
          </w:rPrChange>
        </w:rPr>
      </w:pPr>
      <w:ins w:id="3" w:author="Author">
        <w:r w:rsidRPr="004F185C">
          <w:rPr>
            <w:rFonts w:ascii="Times New Roman" w:hAnsi="Times New Roman" w:cs="Times New Roman"/>
            <w:b/>
            <w:sz w:val="20"/>
            <w:szCs w:val="20"/>
            <w:rPrChange w:id="4" w:author="Author">
              <w:rPr/>
            </w:rPrChange>
          </w:rPr>
          <w:t>An</w:t>
        </w:r>
        <w:bookmarkStart w:id="5" w:name="_GoBack"/>
        <w:bookmarkEnd w:id="5"/>
        <w:r w:rsidRPr="004F185C">
          <w:rPr>
            <w:rFonts w:ascii="Times New Roman" w:hAnsi="Times New Roman" w:cs="Times New Roman"/>
            <w:b/>
            <w:sz w:val="20"/>
            <w:szCs w:val="20"/>
            <w:rPrChange w:id="6" w:author="Author">
              <w:rPr/>
            </w:rPrChange>
          </w:rPr>
          <w:t>nex II</w:t>
        </w:r>
      </w:ins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1339"/>
        <w:gridCol w:w="2347"/>
        <w:gridCol w:w="5528"/>
        <w:tblGridChange w:id="7">
          <w:tblGrid>
            <w:gridCol w:w="108"/>
            <w:gridCol w:w="1231"/>
            <w:gridCol w:w="108"/>
            <w:gridCol w:w="2239"/>
            <w:gridCol w:w="108"/>
            <w:gridCol w:w="5420"/>
            <w:gridCol w:w="108"/>
          </w:tblGrid>
        </w:tblGridChange>
      </w:tblGrid>
      <w:tr w:rsidR="00792C1B" w:rsidRPr="000B16BE" w:rsidTr="00792C1B">
        <w:trPr>
          <w:trHeight w:val="30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2480" w:rsidRDefault="000822C3" w:rsidP="002B67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bookmarkStart w:id="8" w:name="RANGE!A1:C335"/>
            <w:r w:rsidRPr="000B16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S.29.0</w:t>
            </w:r>
            <w:r w:rsidR="002B6772" w:rsidRPr="000B16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2</w:t>
            </w:r>
            <w:r w:rsidR="008224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</w:t>
            </w:r>
            <w:del w:id="9" w:author="Author">
              <w:r w:rsidR="00822480" w:rsidDel="00286DE2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0"/>
                  <w:szCs w:val="20"/>
                  <w:lang w:eastAsia="en-GB"/>
                </w:rPr>
                <w:delText>(</w:delText>
              </w:r>
              <w:r w:rsidR="00822480" w:rsidRPr="000B16BE" w:rsidDel="00286DE2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0"/>
                  <w:szCs w:val="20"/>
                  <w:lang w:eastAsia="en-GB"/>
                </w:rPr>
                <w:delText>VA-C2B</w:delText>
              </w:r>
              <w:r w:rsidR="00822480" w:rsidDel="00286DE2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0"/>
                  <w:szCs w:val="20"/>
                  <w:lang w:eastAsia="en-GB"/>
                </w:rPr>
                <w:delText>)</w:delText>
              </w:r>
              <w:r w:rsidR="008D26A0" w:rsidRPr="00822480" w:rsidDel="00286DE2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0"/>
                  <w:szCs w:val="20"/>
                  <w:lang w:eastAsia="en-GB"/>
                </w:rPr>
                <w:delText xml:space="preserve"> </w:delText>
              </w:r>
            </w:del>
            <w:r w:rsidR="008D2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- </w:t>
            </w:r>
            <w:r w:rsidR="008D26A0" w:rsidRPr="0082248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Analysis of changes due to investments and financial liabilities</w:t>
            </w:r>
            <w:ins w:id="10" w:author="Author">
              <w:r w:rsidR="006F258F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0"/>
                  <w:szCs w:val="20"/>
                  <w:lang w:eastAsia="en-GB"/>
                </w:rPr>
                <w:t xml:space="preserve"> </w:t>
              </w:r>
              <w:r w:rsidR="00286DE2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0"/>
                  <w:szCs w:val="20"/>
                  <w:lang w:eastAsia="en-GB"/>
                </w:rPr>
                <w:t>(</w:t>
              </w:r>
              <w:r w:rsidR="00286DE2" w:rsidRPr="000B16BE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0"/>
                  <w:szCs w:val="20"/>
                  <w:lang w:eastAsia="en-GB"/>
                </w:rPr>
                <w:t>VA-C2B</w:t>
              </w:r>
              <w:r w:rsidR="00286DE2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0"/>
                  <w:szCs w:val="20"/>
                  <w:lang w:eastAsia="en-GB"/>
                </w:rPr>
                <w:t>)</w:t>
              </w:r>
            </w:ins>
          </w:p>
          <w:bookmarkEnd w:id="8"/>
          <w:p w:rsidR="00792C1B" w:rsidRDefault="00792C1B" w:rsidP="00822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  <w:p w:rsidR="00822480" w:rsidDel="006F258F" w:rsidRDefault="00822480" w:rsidP="00822480">
            <w:pPr>
              <w:spacing w:after="0" w:line="240" w:lineRule="auto"/>
              <w:rPr>
                <w:del w:id="11" w:author="Author"/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  <w:p w:rsidR="00822480" w:rsidRPr="0047574D" w:rsidRDefault="00822480" w:rsidP="0047574D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475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General comments:</w:t>
            </w:r>
          </w:p>
          <w:p w:rsidR="00822480" w:rsidRDefault="00822480" w:rsidP="00822480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10417">
              <w:rPr>
                <w:rFonts w:ascii="Times New Roman" w:hAnsi="Times New Roman" w:cs="Times New Roman"/>
                <w:sz w:val="20"/>
              </w:rPr>
      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      </w:r>
          </w:p>
          <w:p w:rsidR="00074530" w:rsidRPr="00074530" w:rsidRDefault="00074530" w:rsidP="008224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This annex relates to annual submission of information for individual entities.</w:t>
            </w:r>
          </w:p>
          <w:p w:rsidR="000962CA" w:rsidRPr="000962CA" w:rsidRDefault="000962CA" w:rsidP="000962CA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962CA">
              <w:rPr>
                <w:rFonts w:ascii="Times New Roman" w:hAnsi="Times New Roman" w:cs="Times New Roman"/>
                <w:sz w:val="20"/>
              </w:rPr>
              <w:t xml:space="preserve">This template focuses on changes in </w:t>
            </w:r>
            <w:r w:rsidR="00074530">
              <w:rPr>
                <w:rFonts w:ascii="Times New Roman" w:hAnsi="Times New Roman" w:cs="Times New Roman"/>
                <w:sz w:val="20"/>
              </w:rPr>
              <w:t xml:space="preserve">the </w:t>
            </w:r>
            <w:r w:rsidRPr="000962CA">
              <w:rPr>
                <w:rFonts w:ascii="Times New Roman" w:hAnsi="Times New Roman" w:cs="Times New Roman"/>
                <w:sz w:val="20"/>
              </w:rPr>
              <w:t>Excess of Assets over Liabilities due to investments and financial liabilities</w:t>
            </w:r>
            <w:r w:rsidR="00074530">
              <w:rPr>
                <w:rFonts w:ascii="Times New Roman" w:hAnsi="Times New Roman" w:cs="Times New Roman"/>
                <w:sz w:val="20"/>
              </w:rPr>
              <w:t>.</w:t>
            </w:r>
            <w:r w:rsidR="00030ED9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074530" w:rsidRDefault="00074530" w:rsidP="0047574D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 w:rsidRPr="000962CA">
              <w:rPr>
                <w:rFonts w:ascii="Times New Roman" w:hAnsi="Times New Roman" w:cs="Times New Roman"/>
                <w:sz w:val="20"/>
              </w:rPr>
              <w:t>The scope of this template</w:t>
            </w:r>
            <w:r>
              <w:rPr>
                <w:rFonts w:ascii="Times New Roman" w:hAnsi="Times New Roman" w:cs="Times New Roman"/>
                <w:sz w:val="20"/>
              </w:rPr>
              <w:t>:</w:t>
            </w:r>
          </w:p>
          <w:p w:rsidR="008D26A0" w:rsidRPr="00CC4E38" w:rsidRDefault="008D26A0" w:rsidP="008D26A0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</w:t>
            </w:r>
            <w:r w:rsidRPr="00CC4E38">
              <w:rPr>
                <w:rFonts w:ascii="Times New Roman" w:hAnsi="Times New Roman" w:cs="Times New Roman"/>
                <w:sz w:val="20"/>
              </w:rPr>
              <w:t>ncludes liabilities position of derivatives</w:t>
            </w:r>
            <w:ins w:id="12" w:author="Author">
              <w:r w:rsidR="00A9108F">
                <w:rPr>
                  <w:rFonts w:ascii="Times New Roman" w:hAnsi="Times New Roman" w:cs="Times New Roman"/>
                  <w:sz w:val="20"/>
                </w:rPr>
                <w:t xml:space="preserve"> (as investments)</w:t>
              </w:r>
            </w:ins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8D26A0" w:rsidRPr="00CC4E38" w:rsidRDefault="008D26A0" w:rsidP="008D26A0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</w:t>
            </w:r>
            <w:r w:rsidRPr="00CC4E38">
              <w:rPr>
                <w:rFonts w:ascii="Times New Roman" w:hAnsi="Times New Roman" w:cs="Times New Roman"/>
                <w:sz w:val="20"/>
              </w:rPr>
              <w:t>ncludes Own shares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8D26A0" w:rsidRPr="008D26A0" w:rsidRDefault="008D26A0" w:rsidP="008D26A0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</w:t>
            </w:r>
            <w:r w:rsidRPr="00CC4E38">
              <w:rPr>
                <w:rFonts w:ascii="Times New Roman" w:hAnsi="Times New Roman" w:cs="Times New Roman"/>
                <w:sz w:val="20"/>
              </w:rPr>
              <w:t xml:space="preserve">ncludes </w:t>
            </w:r>
            <w:r w:rsidRPr="008D26A0">
              <w:rPr>
                <w:rFonts w:ascii="Times New Roman" w:hAnsi="Times New Roman" w:cs="Times New Roman"/>
                <w:sz w:val="20"/>
              </w:rPr>
              <w:t>Financial liabilities (comprising subordinated liabilities);</w:t>
            </w:r>
          </w:p>
          <w:p w:rsidR="00074530" w:rsidRPr="008D26A0" w:rsidRDefault="00074530" w:rsidP="0047574D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 w:rsidRPr="0047574D">
              <w:rPr>
                <w:rFonts w:ascii="Times New Roman" w:hAnsi="Times New Roman" w:cs="Times New Roman"/>
                <w:sz w:val="20"/>
              </w:rPr>
              <w:t xml:space="preserve">Excludes assets held for unit-linked </w:t>
            </w:r>
            <w:del w:id="13" w:author="Author">
              <w:r w:rsidRPr="0047574D" w:rsidDel="00286DE2">
                <w:rPr>
                  <w:rFonts w:ascii="Times New Roman" w:hAnsi="Times New Roman" w:cs="Times New Roman"/>
                  <w:sz w:val="20"/>
                </w:rPr>
                <w:delText>&amp;</w:delText>
              </w:r>
            </w:del>
            <w:ins w:id="14" w:author="Author">
              <w:r w:rsidR="00286DE2">
                <w:rPr>
                  <w:rFonts w:ascii="Times New Roman" w:hAnsi="Times New Roman" w:cs="Times New Roman"/>
                  <w:sz w:val="20"/>
                </w:rPr>
                <w:t>and</w:t>
              </w:r>
            </w:ins>
            <w:r w:rsidRPr="0047574D">
              <w:rPr>
                <w:rFonts w:ascii="Times New Roman" w:hAnsi="Times New Roman" w:cs="Times New Roman"/>
                <w:sz w:val="20"/>
              </w:rPr>
              <w:t xml:space="preserve"> index-linked funds</w:t>
            </w:r>
            <w:r w:rsidR="008D26A0" w:rsidRPr="0047574D">
              <w:rPr>
                <w:rFonts w:ascii="Times New Roman" w:hAnsi="Times New Roman" w:cs="Times New Roman"/>
                <w:sz w:val="20"/>
              </w:rPr>
              <w:t>;</w:t>
            </w:r>
          </w:p>
          <w:p w:rsidR="00074530" w:rsidRDefault="00074530" w:rsidP="0047574D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E</w:t>
            </w:r>
            <w:r w:rsidRPr="00CC4E38">
              <w:rPr>
                <w:rFonts w:ascii="Times New Roman" w:hAnsi="Times New Roman" w:cs="Times New Roman"/>
                <w:sz w:val="20"/>
              </w:rPr>
              <w:t>xcludes property held for own use</w:t>
            </w:r>
            <w:r w:rsidR="008D26A0">
              <w:rPr>
                <w:rFonts w:ascii="Times New Roman" w:hAnsi="Times New Roman" w:cs="Times New Roman"/>
                <w:sz w:val="20"/>
              </w:rPr>
              <w:t>.</w:t>
            </w:r>
          </w:p>
          <w:p w:rsidR="008D26A0" w:rsidRPr="00CC4E38" w:rsidRDefault="008D26A0" w:rsidP="0047574D">
            <w:pPr>
              <w:pStyle w:val="ListParagraph"/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0962CA" w:rsidRPr="000962CA" w:rsidRDefault="000962CA" w:rsidP="000962CA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962CA">
              <w:rPr>
                <w:rFonts w:ascii="Times New Roman" w:hAnsi="Times New Roman" w:cs="Times New Roman"/>
                <w:sz w:val="20"/>
              </w:rPr>
              <w:t xml:space="preserve">For all these items, the template covers </w:t>
            </w:r>
            <w:r w:rsidR="00074530">
              <w:rPr>
                <w:rFonts w:ascii="Times New Roman" w:hAnsi="Times New Roman" w:cs="Times New Roman"/>
                <w:sz w:val="20"/>
              </w:rPr>
              <w:t xml:space="preserve">the </w:t>
            </w:r>
            <w:r w:rsidRPr="000962CA">
              <w:rPr>
                <w:rFonts w:ascii="Times New Roman" w:hAnsi="Times New Roman" w:cs="Times New Roman"/>
                <w:sz w:val="20"/>
              </w:rPr>
              <w:t xml:space="preserve">investments </w:t>
            </w:r>
            <w:del w:id="15" w:author="Author">
              <w:r w:rsidRPr="000962CA" w:rsidDel="00286DE2">
                <w:rPr>
                  <w:rFonts w:ascii="Times New Roman" w:hAnsi="Times New Roman" w:cs="Times New Roman"/>
                  <w:sz w:val="20"/>
                </w:rPr>
                <w:delText xml:space="preserve"> </w:delText>
              </w:r>
            </w:del>
            <w:r w:rsidRPr="000962CA">
              <w:rPr>
                <w:rFonts w:ascii="Times New Roman" w:hAnsi="Times New Roman" w:cs="Times New Roman"/>
                <w:sz w:val="20"/>
              </w:rPr>
              <w:t xml:space="preserve">held at closing date of the prior reporting period (N-1) and </w:t>
            </w:r>
            <w:r w:rsidR="00074530" w:rsidRPr="000962CA">
              <w:rPr>
                <w:rFonts w:ascii="Times New Roman" w:hAnsi="Times New Roman" w:cs="Times New Roman"/>
                <w:sz w:val="20"/>
              </w:rPr>
              <w:t>th</w:t>
            </w:r>
            <w:r w:rsidR="00074530">
              <w:rPr>
                <w:rFonts w:ascii="Times New Roman" w:hAnsi="Times New Roman" w:cs="Times New Roman"/>
                <w:sz w:val="20"/>
              </w:rPr>
              <w:t>e</w:t>
            </w:r>
            <w:r w:rsidR="00074530" w:rsidRPr="000962CA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0962CA">
              <w:rPr>
                <w:rFonts w:ascii="Times New Roman" w:hAnsi="Times New Roman" w:cs="Times New Roman"/>
                <w:sz w:val="20"/>
              </w:rPr>
              <w:t xml:space="preserve">investments acquired/issued during the reporting period (N). </w:t>
            </w:r>
          </w:p>
          <w:p w:rsidR="000962CA" w:rsidRPr="000962CA" w:rsidRDefault="008D26A0" w:rsidP="000962CA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W</w:t>
            </w:r>
            <w:r w:rsidR="00074530">
              <w:rPr>
                <w:rFonts w:ascii="Times New Roman" w:hAnsi="Times New Roman" w:cs="Times New Roman"/>
                <w:sz w:val="20"/>
              </w:rPr>
              <w:t xml:space="preserve">ith </w:t>
            </w:r>
            <w:del w:id="16" w:author="Author">
              <w:r w:rsidR="000962CA" w:rsidRPr="000962CA" w:rsidDel="00286DE2">
                <w:rPr>
                  <w:rFonts w:ascii="Times New Roman" w:hAnsi="Times New Roman" w:cs="Times New Roman"/>
                  <w:sz w:val="20"/>
                </w:rPr>
                <w:delText xml:space="preserve"> </w:delText>
              </w:r>
            </w:del>
            <w:r w:rsidR="000962CA" w:rsidRPr="000962CA">
              <w:rPr>
                <w:rFonts w:ascii="Times New Roman" w:hAnsi="Times New Roman" w:cs="Times New Roman"/>
                <w:sz w:val="20"/>
              </w:rPr>
              <w:t>regards</w:t>
            </w:r>
            <w:r w:rsidR="00074530">
              <w:rPr>
                <w:rFonts w:ascii="Times New Roman" w:hAnsi="Times New Roman" w:cs="Times New Roman"/>
                <w:sz w:val="20"/>
              </w:rPr>
              <w:t xml:space="preserve"> to</w:t>
            </w:r>
            <w:r w:rsidR="000962CA" w:rsidRPr="000962CA">
              <w:rPr>
                <w:rFonts w:ascii="Times New Roman" w:hAnsi="Times New Roman" w:cs="Times New Roman"/>
                <w:sz w:val="20"/>
              </w:rPr>
              <w:t xml:space="preserve"> assets held for unit linked </w:t>
            </w:r>
            <w:del w:id="17" w:author="Author">
              <w:r w:rsidR="000962CA" w:rsidRPr="000962CA" w:rsidDel="00286DE2">
                <w:rPr>
                  <w:rFonts w:ascii="Times New Roman" w:hAnsi="Times New Roman" w:cs="Times New Roman"/>
                  <w:sz w:val="20"/>
                </w:rPr>
                <w:delText>&amp;</w:delText>
              </w:r>
            </w:del>
            <w:ins w:id="18" w:author="Author">
              <w:r w:rsidR="00286DE2">
                <w:rPr>
                  <w:rFonts w:ascii="Times New Roman" w:hAnsi="Times New Roman" w:cs="Times New Roman"/>
                  <w:sz w:val="20"/>
                </w:rPr>
                <w:t>and</w:t>
              </w:r>
            </w:ins>
            <w:r w:rsidR="000962CA" w:rsidRPr="000962CA">
              <w:rPr>
                <w:rFonts w:ascii="Times New Roman" w:hAnsi="Times New Roman" w:cs="Times New Roman"/>
                <w:sz w:val="20"/>
              </w:rPr>
              <w:t xml:space="preserve"> index linked funds, the adjustment on </w:t>
            </w:r>
            <w:del w:id="19" w:author="Author">
              <w:r w:rsidR="000962CA" w:rsidRPr="000962CA" w:rsidDel="00286DE2">
                <w:rPr>
                  <w:rFonts w:ascii="Times New Roman" w:hAnsi="Times New Roman" w:cs="Times New Roman"/>
                  <w:sz w:val="20"/>
                </w:rPr>
                <w:delText xml:space="preserve">BOF </w:delText>
              </w:r>
            </w:del>
            <w:ins w:id="20" w:author="Author">
              <w:r w:rsidR="00286DE2">
                <w:rPr>
                  <w:rFonts w:ascii="Times New Roman" w:hAnsi="Times New Roman" w:cs="Times New Roman"/>
                  <w:sz w:val="20"/>
                </w:rPr>
                <w:t>basic own funds</w:t>
              </w:r>
              <w:r w:rsidR="00286DE2" w:rsidRPr="000962CA">
                <w:rPr>
                  <w:rFonts w:ascii="Times New Roman" w:hAnsi="Times New Roman" w:cs="Times New Roman"/>
                  <w:sz w:val="20"/>
                </w:rPr>
                <w:t xml:space="preserve"> </w:t>
              </w:r>
            </w:ins>
            <w:r w:rsidR="000962CA" w:rsidRPr="000962CA">
              <w:rPr>
                <w:rFonts w:ascii="Times New Roman" w:hAnsi="Times New Roman" w:cs="Times New Roman"/>
                <w:sz w:val="20"/>
              </w:rPr>
              <w:t xml:space="preserve">related to valuation is taken into account in template </w:t>
            </w:r>
            <w:r w:rsidR="000962CA">
              <w:rPr>
                <w:rFonts w:ascii="Times New Roman" w:hAnsi="Times New Roman" w:cs="Times New Roman"/>
                <w:sz w:val="20"/>
              </w:rPr>
              <w:t>S.29.03</w:t>
            </w:r>
            <w:r w:rsidR="000962CA" w:rsidRPr="000962CA">
              <w:rPr>
                <w:rFonts w:ascii="Times New Roman" w:hAnsi="Times New Roman" w:cs="Times New Roman"/>
                <w:sz w:val="20"/>
              </w:rPr>
              <w:t>.</w:t>
            </w:r>
          </w:p>
          <w:p w:rsidR="00074530" w:rsidRDefault="00074530" w:rsidP="0047574D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The difference between template S.29.02 (last table) and information in template S.09.01 is the inclusion of the revenue from own shares</w:t>
            </w:r>
            <w:ins w:id="21" w:author="Author">
              <w:r w:rsidR="00A72357">
                <w:rPr>
                  <w:rFonts w:ascii="Times New Roman" w:hAnsi="Times New Roman" w:cs="Times New Roman"/>
                  <w:sz w:val="20"/>
                </w:rPr>
                <w:t xml:space="preserve"> and the exclusion of unit linked</w:t>
              </w:r>
            </w:ins>
            <w:r w:rsidR="008D26A0">
              <w:rPr>
                <w:rFonts w:ascii="Times New Roman" w:hAnsi="Times New Roman" w:cs="Times New Roman"/>
                <w:sz w:val="20"/>
              </w:rPr>
              <w:t>.</w:t>
            </w:r>
            <w:r w:rsidDel="00074530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5D19B8">
              <w:rPr>
                <w:rFonts w:ascii="Times New Roman" w:hAnsi="Times New Roman" w:cs="Times New Roman"/>
                <w:sz w:val="20"/>
              </w:rPr>
              <w:t xml:space="preserve">The purpose of the template is to provide a detailed understanding of the changes in </w:t>
            </w:r>
            <w:r>
              <w:rPr>
                <w:rFonts w:ascii="Times New Roman" w:hAnsi="Times New Roman" w:cs="Times New Roman"/>
                <w:sz w:val="20"/>
              </w:rPr>
              <w:t xml:space="preserve">the </w:t>
            </w:r>
            <w:r w:rsidRPr="005D19B8">
              <w:rPr>
                <w:rFonts w:ascii="Times New Roman" w:hAnsi="Times New Roman" w:cs="Times New Roman"/>
                <w:sz w:val="20"/>
              </w:rPr>
              <w:t>Excess of Assets over Liabilities related to</w:t>
            </w:r>
            <w:r>
              <w:rPr>
                <w:rFonts w:ascii="Times New Roman" w:hAnsi="Times New Roman" w:cs="Times New Roman"/>
                <w:sz w:val="20"/>
              </w:rPr>
              <w:t xml:space="preserve"> investment</w:t>
            </w:r>
            <w:r w:rsidRPr="005D19B8">
              <w:rPr>
                <w:rFonts w:ascii="Times New Roman" w:hAnsi="Times New Roman" w:cs="Times New Roman"/>
                <w:sz w:val="20"/>
              </w:rPr>
              <w:t>s, considering</w:t>
            </w:r>
            <w:r>
              <w:rPr>
                <w:rFonts w:ascii="Times New Roman" w:hAnsi="Times New Roman" w:cs="Times New Roman"/>
                <w:sz w:val="20"/>
              </w:rPr>
              <w:t>:</w:t>
            </w:r>
          </w:p>
          <w:p w:rsidR="00074530" w:rsidRPr="00CC4E38" w:rsidRDefault="00074530" w:rsidP="0047574D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 w:rsidRPr="00CC4E38">
              <w:rPr>
                <w:rFonts w:ascii="Times New Roman" w:hAnsi="Times New Roman" w:cs="Times New Roman"/>
                <w:sz w:val="20"/>
              </w:rPr>
              <w:t xml:space="preserve">Movements in valuation with an impact on the Excess of Assets over Liabilities (e.g. </w:t>
            </w:r>
            <w:ins w:id="22" w:author="Author">
              <w:r w:rsidR="00921505">
                <w:rPr>
                  <w:rFonts w:ascii="Times New Roman" w:hAnsi="Times New Roman" w:cs="Times New Roman"/>
                  <w:sz w:val="20"/>
                </w:rPr>
                <w:t xml:space="preserve">realised gains and losses from </w:t>
              </w:r>
            </w:ins>
            <w:r w:rsidRPr="00CC4E38">
              <w:rPr>
                <w:rFonts w:ascii="Times New Roman" w:hAnsi="Times New Roman" w:cs="Times New Roman"/>
                <w:sz w:val="20"/>
              </w:rPr>
              <w:t>sales, but also valuation differences)</w:t>
            </w:r>
            <w:r w:rsidR="008D26A0">
              <w:rPr>
                <w:rFonts w:ascii="Times New Roman" w:hAnsi="Times New Roman" w:cs="Times New Roman"/>
                <w:sz w:val="20"/>
              </w:rPr>
              <w:t>;</w:t>
            </w:r>
          </w:p>
          <w:p w:rsidR="00074530" w:rsidRPr="00CC4E38" w:rsidRDefault="00074530" w:rsidP="0047574D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 w:rsidRPr="00CC4E38">
              <w:rPr>
                <w:rFonts w:ascii="Times New Roman" w:hAnsi="Times New Roman" w:cs="Times New Roman"/>
                <w:sz w:val="20"/>
              </w:rPr>
              <w:t>Revenues triggered by investments</w:t>
            </w:r>
            <w:del w:id="23" w:author="Author">
              <w:r w:rsidRPr="00CC4E38" w:rsidDel="00A9108F">
                <w:rPr>
                  <w:rFonts w:ascii="Times New Roman" w:hAnsi="Times New Roman" w:cs="Times New Roman"/>
                  <w:sz w:val="20"/>
                </w:rPr>
                <w:delText xml:space="preserve"> (as a subcomponent of the movements in valuation)</w:delText>
              </w:r>
            </w:del>
            <w:r w:rsidR="008D26A0">
              <w:rPr>
                <w:rFonts w:ascii="Times New Roman" w:hAnsi="Times New Roman" w:cs="Times New Roman"/>
                <w:sz w:val="20"/>
              </w:rPr>
              <w:t>;</w:t>
            </w:r>
          </w:p>
          <w:p w:rsidR="00074530" w:rsidRPr="00CC4E38" w:rsidRDefault="00074530" w:rsidP="0047574D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 w:rsidRPr="00CC4E38">
              <w:rPr>
                <w:rFonts w:ascii="Times New Roman" w:hAnsi="Times New Roman" w:cs="Times New Roman"/>
                <w:sz w:val="20"/>
              </w:rPr>
              <w:t>Expenses related to investments</w:t>
            </w:r>
            <w:r>
              <w:rPr>
                <w:rFonts w:ascii="Times New Roman" w:hAnsi="Times New Roman" w:cs="Times New Roman"/>
                <w:sz w:val="20"/>
              </w:rPr>
              <w:t xml:space="preserve"> (incl</w:t>
            </w:r>
            <w:r w:rsidR="008D26A0">
              <w:rPr>
                <w:rFonts w:ascii="Times New Roman" w:hAnsi="Times New Roman" w:cs="Times New Roman"/>
                <w:sz w:val="20"/>
              </w:rPr>
              <w:t>uding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8D26A0">
              <w:rPr>
                <w:rFonts w:ascii="Times New Roman" w:hAnsi="Times New Roman" w:cs="Times New Roman"/>
                <w:sz w:val="20"/>
              </w:rPr>
              <w:t>i</w:t>
            </w:r>
            <w:r w:rsidRPr="00CC4E38">
              <w:rPr>
                <w:rFonts w:ascii="Times New Roman" w:hAnsi="Times New Roman" w:cs="Times New Roman"/>
                <w:sz w:val="20"/>
              </w:rPr>
              <w:t>nterest charges on financial liabilities.</w:t>
            </w:r>
            <w:r>
              <w:rPr>
                <w:rFonts w:ascii="Times New Roman" w:hAnsi="Times New Roman" w:cs="Times New Roman"/>
                <w:sz w:val="20"/>
              </w:rPr>
              <w:t>)</w:t>
            </w:r>
            <w:r w:rsidR="008D26A0">
              <w:rPr>
                <w:rFonts w:ascii="Times New Roman" w:hAnsi="Times New Roman" w:cs="Times New Roman"/>
                <w:sz w:val="20"/>
              </w:rPr>
              <w:t>.</w:t>
            </w:r>
          </w:p>
          <w:p w:rsidR="00822480" w:rsidRPr="00822480" w:rsidRDefault="00822480" w:rsidP="008224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</w:p>
          <w:p w:rsidR="00822480" w:rsidRPr="000B16BE" w:rsidRDefault="00822480" w:rsidP="008224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</w:tr>
      <w:tr w:rsidR="00792C1B" w:rsidRPr="000B16BE" w:rsidTr="0047574D">
        <w:trPr>
          <w:trHeight w:val="300"/>
        </w:trPr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2C1B" w:rsidRPr="000B16BE" w:rsidRDefault="00792C1B" w:rsidP="0079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C1B" w:rsidRPr="000B16BE" w:rsidRDefault="00792C1B" w:rsidP="0079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ITEM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C1B" w:rsidRPr="000B16BE" w:rsidRDefault="00792C1B" w:rsidP="0079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INSTRUCTIONS</w:t>
            </w:r>
          </w:p>
        </w:tc>
      </w:tr>
      <w:tr w:rsidR="002E2621" w:rsidRPr="000B16BE" w:rsidTr="004F185C">
        <w:tblPrEx>
          <w:tblW w:w="9214" w:type="dxa"/>
          <w:tblInd w:w="108" w:type="dxa"/>
          <w:tblPrExChange w:id="24" w:author="Author">
            <w:tblPrEx>
              <w:tblW w:w="9214" w:type="dxa"/>
              <w:tblInd w:w="108" w:type="dxa"/>
            </w:tblPrEx>
          </w:tblPrExChange>
        </w:tblPrEx>
        <w:trPr>
          <w:trHeight w:val="488"/>
          <w:trPrChange w:id="25" w:author="Author">
            <w:trPr>
              <w:gridBefore w:val="1"/>
              <w:trHeight w:val="3099"/>
            </w:trPr>
          </w:trPrChange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6" w:author="Author">
              <w:tcPr>
                <w:tcW w:w="133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C0010/R0010 (</w:t>
            </w: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O4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7" w:author="Author">
              <w:tcPr>
                <w:tcW w:w="234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Valuation movements on investments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8" w:author="Author">
              <w:tcPr>
                <w:tcW w:w="5528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:rsidR="002E2621" w:rsidRDefault="0058783A">
            <w:pPr>
              <w:spacing w:after="0" w:line="240" w:lineRule="auto"/>
              <w:rPr>
                <w:ins w:id="29" w:author="Author"/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Valuation movements on investments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including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: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>- For those assets kept in the portfolio,</w:t>
            </w:r>
            <w:r w:rsidR="002E2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the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difference between S</w:t>
            </w:r>
            <w:r w:rsidR="002E2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olvency 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II values at the end of the reporting period (N) and at the beginning of the Year (N-1)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;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 xml:space="preserve">- For those investments divested between the two reporting periods (including where an asset was acquired during the reporting period), 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the 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difference between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the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selling price and the S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olvency 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II value as at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the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last reporting period (or, in case of investments acquired during the period, the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acquisition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cost value)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;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783242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- For those assets acquired during the 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reporting period</w:t>
            </w:r>
            <w:r w:rsidR="00783242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and 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still held at the end of the reporting period</w:t>
            </w:r>
            <w:r w:rsidR="00783242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, 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the </w:t>
            </w:r>
            <w:r w:rsidR="00783242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difference between 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the </w:t>
            </w:r>
            <w:r w:rsidR="00783242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closing S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olvency </w:t>
            </w:r>
            <w:r w:rsidR="00783242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II value and 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the </w:t>
            </w:r>
            <w:r w:rsidR="00783242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acquisition 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cost/value</w:t>
            </w:r>
            <w:r w:rsidR="00783242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</w:p>
          <w:p w:rsidR="00A9108F" w:rsidRDefault="00A9108F">
            <w:pPr>
              <w:spacing w:after="0" w:line="240" w:lineRule="auto"/>
              <w:rPr>
                <w:ins w:id="30" w:author="Author"/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ins w:id="31" w:author="Author"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t xml:space="preserve">It shall include amounts relative to derivatives regardless of derivatives being an asset or a liability. </w:t>
              </w:r>
            </w:ins>
          </w:p>
          <w:p w:rsidR="00A9108F" w:rsidRDefault="00A9108F">
            <w:pPr>
              <w:spacing w:after="0" w:line="240" w:lineRule="auto"/>
              <w:rPr>
                <w:ins w:id="32" w:author="Author"/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  <w:p w:rsidR="00A9108F" w:rsidRPr="000B16BE" w:rsidRDefault="00A9108F" w:rsidP="005E61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ins w:id="33" w:author="Author"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t>It shall not include amounts</w:t>
              </w:r>
              <w:r w:rsidRPr="00A9108F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t xml:space="preserve"> reported in “Investment revenues</w:t>
              </w:r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t xml:space="preserve"> – </w:t>
              </w:r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lastRenderedPageBreak/>
                <w:t>R0040</w:t>
              </w:r>
              <w:r w:rsidRPr="00A9108F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t>" and “Investments expenses incl. Interest charges on subordinated and financial liabilities</w:t>
              </w:r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t xml:space="preserve"> – R0050</w:t>
              </w:r>
              <w:r w:rsidRPr="00A9108F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t>”</w:t>
              </w:r>
              <w:r w:rsidR="00057088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en-GB"/>
                </w:rPr>
                <w:t>.</w:t>
              </w:r>
            </w:ins>
          </w:p>
        </w:tc>
      </w:tr>
      <w:tr w:rsidR="002E2621" w:rsidRPr="000B16BE" w:rsidTr="0047574D">
        <w:trPr>
          <w:trHeight w:val="675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0B16BE" w:rsidRDefault="002E2621" w:rsidP="008D0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lastRenderedPageBreak/>
              <w:t>C0010/R0020 (</w:t>
            </w: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O4A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Valuation movements on own shares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0B16BE" w:rsidRDefault="002E2621" w:rsidP="00335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Same as for cell 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C0010/R0010</w:t>
            </w: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but for own shares</w:t>
            </w:r>
            <w:r w:rsidR="005878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</w:p>
        </w:tc>
      </w:tr>
      <w:tr w:rsidR="002E2621" w:rsidRPr="000B16BE" w:rsidTr="0047574D">
        <w:trPr>
          <w:trHeight w:val="3322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C0010/R0030 (</w:t>
            </w: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O4B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Valuation movements on financial liabilities and subordinated liabilities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0B16BE" w:rsidRDefault="00587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Valuation movements on financial liabilities and subordinated liabilities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including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: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>- For those financial and subordinated liabilities issued prior to the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reporting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period and not redeemed,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the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difference between S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olvency 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II values at the end of the reporting period (N) and at the beginning of the 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reporting period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(N-1)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;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>- For those financial and subordinated liabilities redeemed between the reporting period,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the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difference between 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the 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redemption price and the S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olvency II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value as at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the end of the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last reporting period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;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 xml:space="preserve">- For those financial and subordinated liabilities issued during the 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reporting period</w:t>
            </w:r>
            <w:r w:rsidR="00783242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and not redeemed</w:t>
            </w:r>
            <w:r w:rsidR="00030E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during the period, 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the 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difference between 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the 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closing S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olvency </w:t>
            </w:r>
            <w:r w:rsidR="002E2621"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II value and issuance price.</w:t>
            </w:r>
          </w:p>
        </w:tc>
      </w:tr>
      <w:tr w:rsidR="002E2621" w:rsidRPr="000B16BE" w:rsidTr="0047574D">
        <w:trPr>
          <w:trHeight w:val="571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C0010/R0040 (</w:t>
            </w: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W1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Investment Revenues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0B16BE" w:rsidRDefault="002E2621" w:rsidP="007832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Includes dividends, interests, rents and other revenues, 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due to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investments </w:t>
            </w:r>
            <w:r w:rsidR="007832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with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in scope of this template.</w:t>
            </w:r>
          </w:p>
        </w:tc>
      </w:tr>
      <w:tr w:rsidR="002E2621" w:rsidRPr="000B16BE" w:rsidTr="0047574D">
        <w:trPr>
          <w:trHeight w:val="2816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0B16BE" w:rsidRDefault="002E2621" w:rsidP="00A91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C0010/R0050 (</w:t>
            </w: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W2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  <w:p w:rsidR="002E2621" w:rsidRPr="000B16BE" w:rsidRDefault="002E2621" w:rsidP="00A91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  <w:p w:rsidR="002E2621" w:rsidRPr="000B16BE" w:rsidRDefault="002E2621" w:rsidP="00A91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  <w:p w:rsidR="002E2621" w:rsidRPr="000B16BE" w:rsidRDefault="002E2621" w:rsidP="00A910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Investments expenses incl</w:t>
            </w:r>
            <w:r w:rsidR="005878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uding</w:t>
            </w: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interest charges on subordinated and financial liabilities</w:t>
            </w:r>
          </w:p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9A6883" w:rsidRDefault="0058783A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9A68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Investments expenses including interest charges on subordinated and financial liabilities, including</w:t>
            </w:r>
            <w:r w:rsidR="002E2621" w:rsidRPr="009A68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:</w:t>
            </w:r>
          </w:p>
          <w:p w:rsidR="002E2621" w:rsidRPr="009A6883" w:rsidRDefault="002E2621" w:rsidP="00822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9A68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- Investment management </w:t>
            </w:r>
            <w:r w:rsidR="00B0505C" w:rsidRPr="009A68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expenses </w:t>
            </w:r>
            <w:r w:rsidRPr="009A68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– related to </w:t>
            </w:r>
            <w:r w:rsidR="00B0505C" w:rsidRPr="009A68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“</w:t>
            </w:r>
            <w:r w:rsidR="00B0505C" w:rsidRPr="009A688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Investments (other than assets held for index-linked and unit-linked contracts)” and to “Own shares”</w:t>
            </w:r>
            <w:r w:rsidR="0058783A" w:rsidRPr="009A688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;</w:t>
            </w:r>
            <w:r w:rsidR="00B0505C" w:rsidRPr="009A688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</w:p>
          <w:p w:rsidR="002E2621" w:rsidRPr="009A6883" w:rsidRDefault="002E2621" w:rsidP="00822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9A68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 Interest charges on financial and subordinated liabilities</w:t>
            </w:r>
            <w:r w:rsidR="00B0505C" w:rsidRPr="0047574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related to “Financial liabilities other than debts owed to credit institutions” as well as “Debts owed to credit institutions” and “Subordinated liabilities”</w:t>
            </w:r>
            <w:r w:rsidR="0058783A" w:rsidRPr="009A688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  <w:p w:rsidR="002E2621" w:rsidRPr="009A6883" w:rsidRDefault="002E2621" w:rsidP="008224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  <w:p w:rsidR="002E2621" w:rsidRPr="009A6883" w:rsidRDefault="002E2621" w:rsidP="00500F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9A688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Those expenses and charges correspond to the ones recorded and recognised on an accrual basis at the end of the period.</w:t>
            </w:r>
          </w:p>
        </w:tc>
      </w:tr>
      <w:tr w:rsidR="002E2621" w:rsidRPr="000B16BE" w:rsidTr="0047574D">
        <w:trPr>
          <w:trHeight w:val="1250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C0010/R0060 (</w:t>
            </w: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W8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0B16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Variation in Excess of Assets over Liabilities explained by investments and financial liabilities management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9A6883" w:rsidRDefault="009A68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561F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Total of variation in Excess of Assets over Liabilities explained by investments and financial liabilities management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2E2621" w:rsidRPr="007864FC" w:rsidTr="0047574D">
        <w:trPr>
          <w:trHeight w:val="857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F77DC6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C0010/R0070 (</w:t>
            </w: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W3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F77DC6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Dividends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Default="002E2621">
            <w:pPr>
              <w:spacing w:after="0" w:line="240" w:lineRule="auto"/>
              <w:rPr>
                <w:ins w:id="34" w:author="Author"/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Amount of dividends </w:t>
            </w:r>
            <w:ins w:id="35" w:author="Author">
              <w:r w:rsidR="003A4C2E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earned over</w:t>
              </w:r>
              <w:r w:rsidR="003A4C2E" w:rsidRPr="00F77DC6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 xml:space="preserve"> </w:t>
              </w:r>
            </w:ins>
            <w:del w:id="36" w:author="Author">
              <w:r w:rsidRPr="00F77DC6" w:rsidDel="003A4C2E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received and accrued at </w:delText>
              </w:r>
            </w:del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the </w:t>
            </w:r>
            <w:del w:id="37" w:author="Author">
              <w:r w:rsidRPr="00F77DC6" w:rsidDel="003A4C2E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end of the </w:delText>
              </w:r>
            </w:del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reporting period</w:t>
            </w:r>
            <w:r w:rsidR="0015082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, excluding any dividends from a</w:t>
            </w: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ssets held for unit-linked </w:t>
            </w:r>
            <w:ins w:id="38" w:author="Author">
              <w:r w:rsidR="003A4C2E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and</w:t>
              </w:r>
            </w:ins>
            <w:del w:id="39" w:author="Author">
              <w:r w:rsidRPr="00F77DC6" w:rsidDel="003A4C2E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&amp;</w:delText>
              </w:r>
            </w:del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index-linked funds, or property held for own use)</w:t>
            </w:r>
            <w:r w:rsidR="0015082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  <w:p w:rsidR="00950274" w:rsidRDefault="00950274">
            <w:pPr>
              <w:spacing w:after="0" w:line="240" w:lineRule="auto"/>
              <w:rPr>
                <w:ins w:id="40" w:author="Author"/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950274" w:rsidRPr="00F77DC6" w:rsidRDefault="00950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ins w:id="41" w:author="Author"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The same definition as in S.09.01 should apply (except for the scope of investments to consider).</w:t>
              </w:r>
            </w:ins>
          </w:p>
        </w:tc>
      </w:tr>
      <w:tr w:rsidR="002E2621" w:rsidRPr="007864FC" w:rsidTr="0047574D">
        <w:trPr>
          <w:trHeight w:val="826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F77DC6" w:rsidRDefault="002E2621" w:rsidP="008D0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C0010/R0080 (</w:t>
            </w: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W4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F77DC6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Interests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Default="002E2621">
            <w:pPr>
              <w:spacing w:after="0" w:line="240" w:lineRule="auto"/>
              <w:rPr>
                <w:ins w:id="42" w:author="Author"/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Amount of interest </w:t>
            </w:r>
            <w:del w:id="43" w:author="Author">
              <w:r w:rsidRPr="00F77DC6" w:rsidDel="00057088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received and accrued</w:delText>
              </w:r>
            </w:del>
            <w:ins w:id="44" w:author="Author">
              <w:r w:rsidR="00057088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earned over</w:t>
              </w:r>
            </w:ins>
            <w:del w:id="45" w:author="Author">
              <w:r w:rsidRPr="00F77DC6" w:rsidDel="00057088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 at</w:delText>
              </w:r>
            </w:del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the </w:t>
            </w:r>
            <w:del w:id="46" w:author="Author">
              <w:r w:rsidRPr="00F77DC6" w:rsidDel="00057088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end of the </w:delText>
              </w:r>
            </w:del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reporting period</w:t>
            </w:r>
            <w:r w:rsidR="0015082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excluding </w:t>
            </w:r>
            <w:r w:rsidR="0015082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any interests from a</w:t>
            </w: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ssets held for unit-linked </w:t>
            </w:r>
            <w:del w:id="47" w:author="Author">
              <w:r w:rsidRPr="00F77DC6" w:rsidDel="00057088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&amp;</w:delText>
              </w:r>
            </w:del>
            <w:ins w:id="48" w:author="Author">
              <w:r w:rsidR="00057088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and</w:t>
              </w:r>
            </w:ins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index-linked funds, or property held for own use)</w:t>
            </w:r>
            <w:r w:rsidR="0015082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  <w:p w:rsidR="00950274" w:rsidRDefault="00950274">
            <w:pPr>
              <w:spacing w:after="0" w:line="240" w:lineRule="auto"/>
              <w:rPr>
                <w:ins w:id="49" w:author="Author"/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950274" w:rsidRPr="00F77DC6" w:rsidRDefault="00950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ins w:id="50" w:author="Author"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The same definition as in S.09.01 should apply (except for the scope of investments to consider).</w:t>
              </w:r>
            </w:ins>
          </w:p>
        </w:tc>
      </w:tr>
      <w:tr w:rsidR="002E2621" w:rsidRPr="007864FC" w:rsidTr="0047574D">
        <w:trPr>
          <w:trHeight w:val="839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F77DC6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C0010/R0090 (</w:t>
            </w: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W5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F77DC6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Rents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Default="002E2621">
            <w:pPr>
              <w:spacing w:after="0" w:line="240" w:lineRule="auto"/>
              <w:rPr>
                <w:ins w:id="51" w:author="Author"/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Amount of rent </w:t>
            </w:r>
            <w:del w:id="52" w:author="Author">
              <w:r w:rsidRPr="00F77DC6" w:rsidDel="003A4C2E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received and accrued</w:delText>
              </w:r>
            </w:del>
            <w:ins w:id="53" w:author="Author">
              <w:r w:rsidR="003A4C2E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earned over</w:t>
              </w:r>
            </w:ins>
            <w:del w:id="54" w:author="Author">
              <w:r w:rsidRPr="00F77DC6" w:rsidDel="003A4C2E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 at</w:delText>
              </w:r>
            </w:del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the </w:t>
            </w:r>
            <w:del w:id="55" w:author="Author">
              <w:r w:rsidRPr="00F77DC6" w:rsidDel="003A4C2E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end of the </w:delText>
              </w:r>
            </w:del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reporting period</w:t>
            </w:r>
            <w:r w:rsidR="0015082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excluding any rent</w:t>
            </w: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="0015082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from A</w:t>
            </w: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ssets held for unit-linked </w:t>
            </w:r>
            <w:ins w:id="56" w:author="Author">
              <w:r w:rsidR="003A4C2E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and</w:t>
              </w:r>
            </w:ins>
            <w:del w:id="57" w:author="Author">
              <w:r w:rsidRPr="00F77DC6" w:rsidDel="003A4C2E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&amp;</w:delText>
              </w:r>
            </w:del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index-linked funds, or property held for own use)</w:t>
            </w:r>
            <w:r w:rsidR="0015082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  <w:p w:rsidR="00950274" w:rsidRDefault="00950274">
            <w:pPr>
              <w:spacing w:after="0" w:line="240" w:lineRule="auto"/>
              <w:rPr>
                <w:ins w:id="58" w:author="Author"/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950274" w:rsidRPr="00F77DC6" w:rsidRDefault="00950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ins w:id="59" w:author="Author"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The same definition as in S.09.01 should apply (except for the scope of investments to consider).</w:t>
              </w:r>
            </w:ins>
          </w:p>
        </w:tc>
      </w:tr>
      <w:tr w:rsidR="002E2621" w:rsidRPr="007864FC" w:rsidTr="0047574D">
        <w:trPr>
          <w:trHeight w:val="1559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F77DC6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C0010/R0100 (</w:t>
            </w: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W6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F77DC6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Other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2621" w:rsidRPr="00F77DC6" w:rsidRDefault="002E2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Amount of other investments income received and accrued at the end of the reporting year. Applicable to other investment income not considered in cells </w:t>
            </w:r>
            <w:r w:rsidR="00840252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C0010/R0070</w:t>
            </w:r>
            <w:r w:rsidR="00840252"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r w:rsidR="00840252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C0010/R0080</w:t>
            </w:r>
            <w:r w:rsidR="00840252"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and </w:t>
            </w:r>
            <w:r w:rsidR="00840252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C0010/R0090</w:t>
            </w: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such as securities lending fees, commitment fees </w:t>
            </w:r>
            <w:proofErr w:type="spellStart"/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etc</w:t>
            </w:r>
            <w:proofErr w:type="spellEnd"/>
            <w:r w:rsidR="0077208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</w:t>
            </w: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excluding </w:t>
            </w:r>
            <w:r w:rsidR="0077208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the ones from a</w:t>
            </w: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ssets held for unit-linked &amp; index-linked funds, or property held for own use)</w:t>
            </w:r>
            <w:r w:rsidR="0077208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  <w:r w:rsidRPr="00F77DC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2E2621" w:rsidRPr="007864FC" w:rsidTr="004F185C">
        <w:tblPrEx>
          <w:tblW w:w="9214" w:type="dxa"/>
          <w:tblInd w:w="108" w:type="dxa"/>
          <w:tblPrExChange w:id="60" w:author="Author">
            <w:tblPrEx>
              <w:tblW w:w="9214" w:type="dxa"/>
              <w:tblInd w:w="108" w:type="dxa"/>
            </w:tblPrEx>
          </w:tblPrExChange>
        </w:tblPrEx>
        <w:trPr>
          <w:trHeight w:val="300"/>
          <w:trPrChange w:id="61" w:author="Author">
            <w:trPr>
              <w:gridAfter w:val="0"/>
              <w:trHeight w:val="300"/>
            </w:trPr>
          </w:trPrChange>
        </w:trPr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62" w:author="Author">
              <w:tcPr>
                <w:tcW w:w="1339" w:type="dxa"/>
                <w:gridSpan w:val="2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2E2621" w:rsidRPr="00F77DC6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del w:id="63" w:author="Author">
              <w:r w:rsidDel="00BE1040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C0010/R0110 (</w:delText>
              </w:r>
              <w:r w:rsidRPr="00F77DC6" w:rsidDel="00BE1040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W7</w:delText>
              </w:r>
              <w:r w:rsidDel="00BE1040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)</w:delText>
              </w:r>
            </w:del>
          </w:p>
        </w:tc>
        <w:tc>
          <w:tcPr>
            <w:tcW w:w="2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64" w:author="Author">
              <w:tcPr>
                <w:tcW w:w="2347" w:type="dxa"/>
                <w:gridSpan w:val="2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2E2621" w:rsidRPr="00F77DC6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del w:id="65" w:author="Author">
              <w:r w:rsidRPr="00F77DC6" w:rsidDel="00BE1040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Total Investment Revenues</w:delText>
              </w:r>
            </w:del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66" w:author="Author">
              <w:tcPr>
                <w:tcW w:w="5528" w:type="dxa"/>
                <w:gridSpan w:val="2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:rsidR="002E2621" w:rsidRPr="00F77DC6" w:rsidRDefault="00BA0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del w:id="67" w:author="Author">
              <w:r w:rsidRPr="0047574D" w:rsidDel="00BE1040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T</w:delText>
              </w:r>
              <w:r w:rsidR="002E2621" w:rsidRPr="00BA070B" w:rsidDel="00BE1040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otal investment revenues</w:delText>
              </w:r>
              <w:r w:rsidRPr="00BA070B" w:rsidDel="00BE1040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.</w:delText>
              </w:r>
              <w:r w:rsidR="002E2621" w:rsidRPr="00F77DC6" w:rsidDel="00BE1040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 </w:delText>
              </w:r>
            </w:del>
          </w:p>
        </w:tc>
      </w:tr>
      <w:tr w:rsidR="002E2621" w:rsidRPr="000B16BE" w:rsidTr="004F185C">
        <w:tblPrEx>
          <w:tblW w:w="9214" w:type="dxa"/>
          <w:tblInd w:w="108" w:type="dxa"/>
          <w:tblPrExChange w:id="68" w:author="Author">
            <w:tblPrEx>
              <w:tblW w:w="9214" w:type="dxa"/>
              <w:tblInd w:w="108" w:type="dxa"/>
            </w:tblPrEx>
          </w:tblPrExChange>
        </w:tblPrEx>
        <w:trPr>
          <w:trHeight w:val="300"/>
          <w:trPrChange w:id="69" w:author="Author">
            <w:trPr>
              <w:gridAfter w:val="0"/>
              <w:trHeight w:val="300"/>
            </w:trPr>
          </w:trPrChange>
        </w:trPr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70" w:author="Author">
              <w:tcPr>
                <w:tcW w:w="1339" w:type="dxa"/>
                <w:gridSpan w:val="2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71" w:author="Author">
              <w:tcPr>
                <w:tcW w:w="2347" w:type="dxa"/>
                <w:gridSpan w:val="2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72" w:author="Author">
              <w:tcPr>
                <w:tcW w:w="5528" w:type="dxa"/>
                <w:gridSpan w:val="2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2E2621" w:rsidRPr="000B16BE" w:rsidTr="004F185C">
        <w:tblPrEx>
          <w:tblW w:w="9214" w:type="dxa"/>
          <w:tblInd w:w="108" w:type="dxa"/>
          <w:tblPrExChange w:id="73" w:author="Author">
            <w:tblPrEx>
              <w:tblW w:w="9214" w:type="dxa"/>
              <w:tblInd w:w="108" w:type="dxa"/>
            </w:tblPrEx>
          </w:tblPrExChange>
        </w:tblPrEx>
        <w:trPr>
          <w:trHeight w:val="315"/>
          <w:trPrChange w:id="74" w:author="Author">
            <w:trPr>
              <w:gridAfter w:val="0"/>
              <w:trHeight w:val="315"/>
            </w:trPr>
          </w:trPrChange>
        </w:trPr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75" w:author="Author">
              <w:tcPr>
                <w:tcW w:w="1339" w:type="dxa"/>
                <w:gridSpan w:val="2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76" w:author="Author">
              <w:tcPr>
                <w:tcW w:w="2347" w:type="dxa"/>
                <w:gridSpan w:val="2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77" w:author="Author">
              <w:tcPr>
                <w:tcW w:w="5528" w:type="dxa"/>
                <w:gridSpan w:val="2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:rsidR="002E2621" w:rsidRPr="000B16BE" w:rsidRDefault="002E2621" w:rsidP="00792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2E2621" w:rsidRPr="000B16BE" w:rsidTr="004F185C">
        <w:tblPrEx>
          <w:tblW w:w="9214" w:type="dxa"/>
          <w:tblInd w:w="108" w:type="dxa"/>
          <w:tblPrExChange w:id="78" w:author="Author">
            <w:tblPrEx>
              <w:tblW w:w="9214" w:type="dxa"/>
              <w:tblInd w:w="108" w:type="dxa"/>
            </w:tblPrEx>
          </w:tblPrExChange>
        </w:tblPrEx>
        <w:trPr>
          <w:trHeight w:val="300"/>
          <w:trPrChange w:id="79" w:author="Author">
            <w:trPr>
              <w:gridAfter w:val="0"/>
              <w:trHeight w:val="300"/>
            </w:trPr>
          </w:trPrChange>
        </w:trPr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80" w:author="Author">
              <w:tcPr>
                <w:tcW w:w="1339" w:type="dxa"/>
                <w:gridSpan w:val="2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:rsidR="002E2621" w:rsidRPr="000B16BE" w:rsidRDefault="002E2621" w:rsidP="002B6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81" w:author="Author">
              <w:tcPr>
                <w:tcW w:w="2347" w:type="dxa"/>
                <w:gridSpan w:val="2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:rsidR="002E2621" w:rsidRPr="000B16BE" w:rsidRDefault="002E2621" w:rsidP="002B6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82" w:author="Author">
              <w:tcPr>
                <w:tcW w:w="5528" w:type="dxa"/>
                <w:gridSpan w:val="2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:rsidR="002E2621" w:rsidRPr="000B16BE" w:rsidRDefault="002E2621" w:rsidP="002B67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</w:tbl>
    <w:p w:rsidR="006E4A52" w:rsidRDefault="006E4A52"/>
    <w:sectPr w:rsidR="006E4A52" w:rsidSect="00792C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6280E"/>
    <w:multiLevelType w:val="hybridMultilevel"/>
    <w:tmpl w:val="B4FE1E6C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BD2970"/>
    <w:multiLevelType w:val="hybridMultilevel"/>
    <w:tmpl w:val="BEEE2888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oNotDisplayPageBoundaries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792C1B"/>
    <w:rsid w:val="00030ED9"/>
    <w:rsid w:val="00057088"/>
    <w:rsid w:val="00074530"/>
    <w:rsid w:val="000822C3"/>
    <w:rsid w:val="000962CA"/>
    <w:rsid w:val="000A4235"/>
    <w:rsid w:val="000B16BE"/>
    <w:rsid w:val="00114D23"/>
    <w:rsid w:val="0015082D"/>
    <w:rsid w:val="00225DFB"/>
    <w:rsid w:val="00286DE2"/>
    <w:rsid w:val="002B6772"/>
    <w:rsid w:val="002E2621"/>
    <w:rsid w:val="002F1F88"/>
    <w:rsid w:val="00335FF3"/>
    <w:rsid w:val="003A4136"/>
    <w:rsid w:val="003A4C2E"/>
    <w:rsid w:val="004077DE"/>
    <w:rsid w:val="0047465C"/>
    <w:rsid w:val="0047574D"/>
    <w:rsid w:val="004C12DD"/>
    <w:rsid w:val="004F185C"/>
    <w:rsid w:val="004F4D3E"/>
    <w:rsid w:val="00500F41"/>
    <w:rsid w:val="005446B2"/>
    <w:rsid w:val="005512DC"/>
    <w:rsid w:val="005760DF"/>
    <w:rsid w:val="0058783A"/>
    <w:rsid w:val="005D19B8"/>
    <w:rsid w:val="005D4384"/>
    <w:rsid w:val="005E618B"/>
    <w:rsid w:val="00620BCF"/>
    <w:rsid w:val="00634EDB"/>
    <w:rsid w:val="006E4A52"/>
    <w:rsid w:val="006F258F"/>
    <w:rsid w:val="00772083"/>
    <w:rsid w:val="00783242"/>
    <w:rsid w:val="007864FC"/>
    <w:rsid w:val="00792C1B"/>
    <w:rsid w:val="007D5B4F"/>
    <w:rsid w:val="007E7B45"/>
    <w:rsid w:val="00822480"/>
    <w:rsid w:val="00840252"/>
    <w:rsid w:val="008D0B8A"/>
    <w:rsid w:val="008D26A0"/>
    <w:rsid w:val="008D631A"/>
    <w:rsid w:val="00921505"/>
    <w:rsid w:val="00922B9F"/>
    <w:rsid w:val="00950274"/>
    <w:rsid w:val="009A6883"/>
    <w:rsid w:val="00A36D30"/>
    <w:rsid w:val="00A72357"/>
    <w:rsid w:val="00A9108F"/>
    <w:rsid w:val="00B01836"/>
    <w:rsid w:val="00B01A6C"/>
    <w:rsid w:val="00B035BB"/>
    <w:rsid w:val="00B0505C"/>
    <w:rsid w:val="00B35B14"/>
    <w:rsid w:val="00B71BF6"/>
    <w:rsid w:val="00BA070B"/>
    <w:rsid w:val="00BB539F"/>
    <w:rsid w:val="00BE1040"/>
    <w:rsid w:val="00C16676"/>
    <w:rsid w:val="00E94B28"/>
    <w:rsid w:val="00F11ECA"/>
    <w:rsid w:val="00F47796"/>
    <w:rsid w:val="00F77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4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453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745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45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4530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074530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B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B4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4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453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745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45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4530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074530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B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B4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NU label="Campos" version="1">
  <NODE label="Novo Registo" type="NewCard" replaceValue="false">
    <FIELD label="Nº de Registo">
      <TAG><![CDATA[#NOVOREGISTO:NUMERO#]]></TAG>
      <VALUE><![CDATA[Nº de Registo]]></VALUE>
      <XPATH><![CDATA[/CARD/cardKeyToString]]></XPATH>
    </FIELD>
    <FIELD label="Código de barras do Nº de Registo" dtype="barcode" barcodetype="code39">
      <TAG><![CDATA[#NOV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cardKeyToString]]></XPATH>
    </FIELD>
    <FIELD label="Assunto">
      <TAG><![CDATA[#NOVOREGISTO:ASSUNTO#]]></TAG>
      <VALUE><![CDATA[Assunto]]></VALUE>
      <XPATH><![CDATA[/CARD/GENERAL_DATA/SUBJECT]]></XPATH>
    </FIELD>
    <FIELD label="Observações">
      <TAG><![CDATA[#NOVOREGISTO:OBSERVACOES#]]></TAG>
      <VALUE><![CDATA[Observações]]></VALUE>
      <XPATH><![CDATA[/CARD/GENERAL_DATA/COMMENTS]]></XPATH>
    </FIELD>
    <FIELD label="Data" dtype="D">
      <TAG><![CDATA[#NOVOREGISTO:DATA#]]></TAG>
      <VALUE><![CDATA[Data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Descrição]]></VALUE>
        <XPATH><![CDATA[/CARD/CLASSIFICATIONS/CLASSIFICATION[1]/DESCRIPTION]]></XPATH>
      </FIELD>
      <FIELD label="Código">
        <TAG><![CDATA[#NOVOREGISTO:CLASSIFICACAO:CODIGO#]]></TAG>
        <VALUE><![CDATA[Código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Código]]></VALUE>
        <XPATH><![CDATA[/CARD/PROCESSES/PROCESS[1]/PROCESS_CODE]]></XPATH>
      </FIELD>
      <FIELD label="Assunto">
        <TAG><![CDATA[#NOVOREGISTO:PROCESSO:ASSUNTO#]]></TAG>
        <VALUE><![CDATA[Assunto]]></VALUE>
        <XPATH><![CDATA[/CARD/PROCESSES/PROCESS[1]/SUBJECT]]></XPATH>
      </FIELD>
    </NODE>
    <NODE label="Entidade" type="CardEntity">
      <FIELD label="Nome">
        <TAG><![CDATA[#NOVOREGISTO:ENTIDADE:NOME#]]></TAG>
        <VALUE><![CDATA[Nome]]></VALUE>
        <XPATH><![CDATA[/CARD/ENTITIES/ENTITY[TYPE='P']/NAME]]></XPATH>
      </FIELD>
      <FIELD label="Organização">
        <TAG><![CDATA[#NOVOREGISTO:ENTIDADE:ORGANIZAÇÃO#]]></TAG>
        <VALUE><![CDATA[Organização]]></VALUE>
        <XPATH><![CDATA[/CARD/ENTITIES/ENTITY[TYPE='P']/ORGANIZATION]]></XPATH>
      </FIELD>
      <FIELD label="Email">
        <TAG><![CDATA[#NOVOREGISTO:ENTIDADE:EMAIL#]]></TAG>
        <VALUE><![CDATA[Email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Nome extenso" source-type="EntityFields">
        <TAG><![CDATA[#NOVOREGISTO:ENTIDADE:Nome extenso#]]></TAG>
        <VALUE><![CDATA[#NOVOREGISTO:ENTIDADE:Nome extenso#]]></VALUE>
        <XPATH><![CDATA[/CARD/ENTITIES/ENTITY[TYPE='P']/PROPERTIES/PROPERTY[NAME='Nome extens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Page" source-type="EntityFields">
        <TAG><![CDATA[#NOVOREGISTO:ENTIDADE:HomePage#]]></TAG>
        <VALUE><![CDATA[#NOVOREGISTO:ENTIDADE:HomePage#]]></VALUE>
        <XPATH><![CDATA[/CARD/ENTITIES/ENTITY[TYPE='P']/PROPERTIES/PROPERTY[NAME='Home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NOVOREGISTO:DISTRIBUICAO:CODIGO#]]></TAG>
        <VALUE><![CDATA[Código]]></VALUE>
        <XPATH><![CDATA[/CARD/DISTRIBUTIONS/DISTRIBUTION[1]/KEY]]></XPATH>
      </FIELD>
      <FIELD label="Assunto">
        <TAG><![CDATA[#NOVOREGISTO:DISTRIBUICAO:ASSUNTO#]]></TAG>
        <VALUE><![CDATA[Assunto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Referência]]></VALUE>
        <XPATH><![CDATA[/REGISTERDOCUMENT/CARD/DOCUMENTS/DOCUMENT/REFERENCE]]></XPATH>
      </FIELD>
      <FIELD label="Tipo de Documento" source-type="registerdocument">
        <TAG><![CDATA[#NOVOREGISTO:DOCUMENTO:TIPO#]]></TAG>
        <VALUE><![CDATA[Tipo de Documento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Data na Origem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NAME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NAME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NAME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NAME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NAME='Custom_list']/VALUE]]></XPATH>
      </FIELD>
      <FIELD type="AdditionalFields" label="Nome_remetente" source-type="AdditionalFields">
        <TAG><![CDATA[#NOVOREGISTO:CA:Nome_remetente#]]></TAG>
        <VALUE><![CDATA[#NOVOREGISTO:CA:Nome_remetente#]]></VALUE>
        <XPATH><![CDATA[/CARD/FIELDS/FIELD[NAME='Nome_remetente']/VALUE]]></XPATH>
      </FIELD>
      <FIELD type="AdditionalFields" label="Destino_ISP" source-type="AdditionalFields">
        <TAG><![CDATA[#NOVOREGISTO:CA:Destino_ISP#]]></TAG>
        <VALUE><![CDATA[#NOVOREGISTO:CA:Destino_ISP#]]></VALUE>
        <XPATH><![CDATA[/CARD/FIELDS/FIELD[NAME='Destino_ISP']/VALUE]]></XPATH>
      </FIELD>
      <FIELD type="AdditionalFields" label="CC_ISP" source-type="AdditionalFields">
        <TAG><![CDATA[#NOVOREGISTO:CA:CC_ISP#]]></TAG>
        <VALUE><![CDATA[#NOVOREGISTO:CA:CC_ISP#]]></VALUE>
        <XPATH><![CDATA[/CARD/FIELDS/FIELD[NAME='CC_ISP']/VALUE]]></XPATH>
      </FIELD>
      <FIELD type="AdditionalFields" label="N_Serie" source-type="AdditionalFields">
        <TAG><![CDATA[#NOVOREGISTO:CA:N_Serie#]]></TAG>
        <VALUE><![CDATA[#NOVOREGISTO:CA:N_Serie#]]></VALUE>
        <XPATH><![CDATA[/CARD/FIELDS/FIELD[NAME='N_Serie']/VALUE]]></XPATH>
      </FIELD>
      <FIELD type="AdditionalFields" label="Pasta_arquivo" source-type="AdditionalFields">
        <TAG><![CDATA[#NOVOREGISTO:CA:Pasta_arquivo#]]></TAG>
        <VALUE><![CDATA[#NOVOREGISTO:CA:Pasta_arquivo#]]></VALUE>
        <XPATH><![CDATA[/CARD/FIELDS/FIELD[NAME='Pasta_arquivo']/VALUE]]></XPATH>
      </FIELD>
      <FIELD type="AdditionalFields" label="N_factura" source-type="AdditionalFields">
        <TAG><![CDATA[#NOVOREGISTO:CA:N_factura#]]></TAG>
        <VALUE><![CDATA[#NOVOREGISTO:CA:N_factura#]]></VALUE>
        <XPATH><![CDATA[/CARD/FIELDS/FIELD[NAME='N_factura']/VALUE]]></XPATH>
      </FIELD>
      <FIELD type="AdditionalFields" label="Data_emissao" source-type="AdditionalFields">
        <TAG><![CDATA[#NOVOREGISTO:CA:Data_emissao#]]></TAG>
        <VALUE><![CDATA[#NOVOREGISTO:CA:Data_emissao#]]></VALUE>
        <XPATH><![CDATA[/CARD/FIELDS/FIELD[NAME='Data_emissao']/VALUE]]></XPATH>
      </FIELD>
      <FIELD type="AdditionalFields" label="Nome_fornecedor" source-type="AdditionalFields">
        <TAG><![CDATA[#NOVOREGISTO:CA:Nome_fornecedor#]]></TAG>
        <VALUE><![CDATA[#NOVOREGISTO:CA:Nome_fornecedor#]]></VALUE>
        <XPATH><![CDATA[/CARD/FIELDS/FIELD[NAME='Nome_fornecedor']/VALUE]]></XPATH>
      </FIELD>
      <FIELD type="AdditionalFields" label="Valor_total" source-type="AdditionalFields">
        <TAG><![CDATA[#NOVOREGISTO:CA:Valor_total#]]></TAG>
        <VALUE><![CDATA[#NOVOREGISTO:CA:Valor_total#]]></VALUE>
        <XPATH><![CDATA[/CARD/FIELDS/FIELD[NAME='Valor_total']/VALUE]]></XPATH>
      </FIELD>
      <FIELD type="AdditionalFields" label="Entidade_destin" source-type="AdditionalFields">
        <TAG><![CDATA[#NOVOREGISTO:CA:Entidade_destin#]]></TAG>
        <VALUE><![CDATA[#NOVOREGISTO:CA:Entidade_destin#]]></VALUE>
        <XPATH><![CDATA[/CARD/FIELDS/FIELD[NAME='Entidade_destin']/VALUE]]></XPATH>
      </FIELD>
      <FIELD type="AdditionalFields" label="Origem_ISP" source-type="AdditionalFields">
        <TAG><![CDATA[#NOVOREGISTO:CA:Origem_ISP#]]></TAG>
        <VALUE><![CDATA[#NOVOREGISTO:CA:Origem_ISP#]]></VALUE>
        <XPATH><![CDATA[/CARD/FIELDS/FIELD[NAME='Origem_ISP']/VALUE]]></XPATH>
      </FIELD>
      <FIELD type="AdditionalFields" label="Tipo_prodservic" source-type="AdditionalFields">
        <TAG><![CDATA[#NOVOREGISTO:CA:Tipo_prodservic#]]></TAG>
        <VALUE><![CDATA[#NOVOREGISTO:CA:Tipo_prodservic#]]></VALUE>
        <XPATH><![CDATA[/CARD/FIELDS/FIELD[NAME='Tipo_prodservic']/VALUE]]></XPATH>
      </FIELD>
      <FIELD type="AdditionalFields" label="Nome_orgaocomun" source-type="AdditionalFields">
        <TAG><![CDATA[#NOVOREGISTO:CA:Nome_orgaocomun#]]></TAG>
        <VALUE><![CDATA[#NOVOREGISTO:CA:Nome_orgaocomun#]]></VALUE>
        <XPATH><![CDATA[/CARD/FIELDS/FIELD[NAME='Nome_orgaocomun']/VALUE]]></XPATH>
      </FIELD>
      <FIELD type="AdditionalFields" label="Tipo_Notinf" source-type="AdditionalFields">
        <TAG><![CDATA[#NOVOREGISTO:CA:Tipo_Notinf#]]></TAG>
        <VALUE><![CDATA[#NOVOREGISTO:CA:Tipo_Notinf#]]></VALUE>
        <XPATH><![CDATA[/CARD/FIELDS/FIELD[NAME='Tipo_Notinf']/VALUE]]></XPATH>
      </FIELD>
      <FIELD type="AdditionalFields" label="Data_conf" source-type="AdditionalFields">
        <TAG><![CDATA[#NOVOREGISTO:CA:Data_conf#]]></TAG>
        <VALUE><![CDATA[#NOVOREGISTO:CA:Data_conf#]]></VALUE>
        <XPATH><![CDATA[/CARD/FIELDS/FIELD[NAME='Data_conf']/VALUE]]></XPATH>
      </FIELD>
      <FIELD type="AdditionalFields" label="Local_conf" source-type="AdditionalFields">
        <TAG><![CDATA[#NOVOREGISTO:CA:Local_conf#]]></TAG>
        <VALUE><![CDATA[#NOVOREGISTO:CA:Local_conf#]]></VALUE>
        <XPATH><![CDATA[/CARD/FIELDS/FIELD[NAME='Local_conf']/VALUE]]></XPATH>
      </FIELD>
      <FIELD type="AdditionalFields" label="Tipo_evento" source-type="AdditionalFields">
        <TAG><![CDATA[#NOVOREGISTO:CA:Tipo_evento#]]></TAG>
        <VALUE><![CDATA[#NOVOREGISTO:CA:Tipo_evento#]]></VALUE>
        <XPATH><![CDATA[/CARD/FIELDS/FIELD[NAME='Tipo_evento']/VALUE]]></XPATH>
      </FIELD>
      <FIELD type="AdditionalFields" label="Local_evento" source-type="AdditionalFields">
        <TAG><![CDATA[#NOVOREGISTO:CA:Local_evento#]]></TAG>
        <VALUE><![CDATA[#NOVOREGISTO:CA:Local_evento#]]></VALUE>
        <XPATH><![CDATA[/CARD/FIELDS/FIELD[NAME='Local_evento']/VALUE]]></XPATH>
      </FIELD>
      <FIELD type="AdditionalFields" label="Data_aberevento" source-type="AdditionalFields">
        <TAG><![CDATA[#NOVOREGISTO:CA:Data_aberevento#]]></TAG>
        <VALUE><![CDATA[#NOVOREGISTO:CA:Data_aberevento#]]></VALUE>
        <XPATH><![CDATA[/CARD/FIELDS/FIELD[NAME='Data_aberevento']/VALUE]]></XPATH>
      </FIELD>
      <FIELD type="AdditionalFields" label="Data_fimevento" source-type="AdditionalFields">
        <TAG><![CDATA[#NOVOREGISTO:CA:Data_fimevento#]]></TAG>
        <VALUE><![CDATA[#NOVOREGISTO:CA:Data_fimevento#]]></VALUE>
        <XPATH><![CDATA[/CARD/FIELDS/FIELD[NAME='Data_fimevento']/VALUE]]></XPATH>
      </FIELD>
      <FIELD type="AdditionalFields" label="tipo_fluxo" source-type="AdditionalFields">
        <TAG><![CDATA[#NOVOREGISTO:CA:tipo_fluxo#]]></TAG>
        <VALUE><![CDATA[#NOVOREGISTO:CA:tipo_fluxo#]]></VALUE>
        <XPATH><![CDATA[/CARD/FIELDS/FIELD[NAME='tipo_fluxo']/VALUE]]></XPATH>
      </FIELD>
      <FIELD type="AdditionalFields" label="Referencia_ISP" source-type="AdditionalFields">
        <TAG><![CDATA[#NOVOREGISTO:CA:Referencia_ISP#]]></TAG>
        <VALUE><![CDATA[#NOVOREGISTO:CA:Referencia_ISP#]]></VALUE>
        <XPATH><![CDATA[/CARD/FIELDS/FIELD[NAME='Referencia_ISP']/VALUE]]></XPATH>
      </FIELD>
      <FIELD type="AdditionalFields" label="PID" source-type="AdditionalFields">
        <TAG><![CDATA[#NOVOREGISTO:CA:PID#]]></TAG>
        <VALUE><![CDATA[#NOVOREGISTO:CA:PID#]]></VALUE>
        <XPATH><![CDATA[/CARD/FIELDS/FIELD[NAME='PID']/VALUE]]></XPATH>
      </FIELD>
      <FIELD type="AdditionalFields" label="Tipo_documento" source-type="AdditionalFields">
        <TAG><![CDATA[#NOVOREGISTO:CA:Tipo_documento#]]></TAG>
        <VALUE><![CDATA[#NOVOREGISTO:CA:Tipo_documento#]]></VALUE>
        <XPATH><![CDATA[/CARD/FIELDS/FIELD[NAME='Tipo_documento']/VALUE]]></XPATH>
      </FIELD>
      <FIELD type="AdditionalFields" label="DIGITALIZ_POR" source-type="AdditionalFields">
        <TAG><![CDATA[#NOVOREGISTO:CA:DIGITALIZ_POR#]]></TAG>
        <VALUE><![CDATA[#NOVOREGISTO:CA:DIGITALIZ_POR#]]></VALUE>
        <XPATH><![CDATA[/CARD/FIELDS/FIELD[NAME='DIGITALIZ_POR']/VALUE]]></XPATH>
      </FIELD>
      <FIELD type="AdditionalFields" label="VALIDADO_POR" source-type="AdditionalFields">
        <TAG><![CDATA[#NOVOREGISTO:CA:VALIDADO_POR#]]></TAG>
        <VALUE><![CDATA[#NOVOREGISTO:CA:VALIDADO_POR#]]></VALUE>
        <XPATH><![CDATA[/CARD/FIELDS/FIELD[NAME='VALIDADO_POR']/VALUE]]></XPATH>
      </FIELD>
      <FIELD type="AdditionalFields" label="DATA_DIGITALIZ" source-type="AdditionalFields">
        <TAG><![CDATA[#NOVOREGISTO:CA:DATA_DIGITALIZ#]]></TAG>
        <VALUE><![CDATA[#NOVOREGISTO:CA:DATA_DIGITALIZ#]]></VALUE>
        <XPATH><![CDATA[/CARD/FIELDS/FIELD[NAME='DATA_DIGITALIZ']/VALUE]]></XPATH>
      </FIELD>
      <FIELD type="AdditionalFields" label="DATA_VALIDACAO" source-type="AdditionalFields">
        <TAG><![CDATA[#NOVOREGISTO:CA:DATA_VALIDACAO#]]></TAG>
        <VALUE><![CDATA[#NOVOREGISTO:CA:DATA_VALIDACAO#]]></VALUE>
        <XPATH><![CDATA[/CARD/FIELDS/FIELD[NAME='DATA_VALIDACAO']/VALUE]]></XPATH>
      </FIELD>
      <FIELD type="AdditionalFields" label="Documento_DCC" source-type="AdditionalFields">
        <TAG><![CDATA[#NOVOREGISTO:CA:Documento_DCC#]]></TAG>
        <VALUE><![CDATA[#NOVOREGISTO:CA:Documento_DCC#]]></VALUE>
        <XPATH><![CDATA[/CARD/FIELDS/FIELD[NAME='Documento_DCC']/VALUE]]></XPATH>
      </FIELD>
      <FIELD type="AdditionalFields" label="Ent_Processos" source-type="AdditionalFields">
        <TAG><![CDATA[#NOVOREGISTO:CA:Ent_Processos#]]></TAG>
        <VALUE><![CDATA[#NOVOREGISTO:CA:Ent_Processos#]]></VALUE>
        <XPATH><![CDATA[/CARD/FIELDS/FIELD[NAME='Ent_Processos']/VALUE]]></XPATH>
      </FIELD>
      <FIELD type="AdditionalFields" label="Nome_entidade" source-type="AdditionalFields">
        <TAG><![CDATA[#NOVOREGISTO:CA:Nome_entidade#]]></TAG>
        <VALUE><![CDATA[#NOVOREGISTO:CA:Nome_entidade#]]></VALUE>
        <XPATH><![CDATA[/CARD/FIELDS/FIELD[NAME='Nome_entidade']/VALUE]]></XPATH>
      </FIELD>
      <FIELD type="AdditionalFields" label="Data_pedido" source-type="AdditionalFields">
        <TAG><![CDATA[#NOVOREGISTO:CA:Data_pedido#]]></TAG>
        <VALUE><![CDATA[#NOVOREGISTO:CA:Data_pedido#]]></VALUE>
        <XPATH><![CDATA[/CARD/FIELDS/FIELD[NAME='Data_pedido']/VALUE]]></XPATH>
      </FIELD>
      <FIELD type="AdditionalFields" label="Tipo_distrib" source-type="AdditionalFields">
        <TAG><![CDATA[#NOVOREGISTO:CA:Tipo_distrib#]]></TAG>
        <VALUE><![CDATA[#NOVOREGISTO:CA:Tipo_distrib#]]></VALUE>
        <XPATH><![CDATA[/CARD/FIELDS/FIELD[NAME='Tipo_distrib']/VALUE]]></XPATH>
      </FIELD>
      <FIELD type="AdditionalFields" label="Tipo_destinatar" source-type="AdditionalFields">
        <TAG><![CDATA[#NOVOREGISTO:CA:Tipo_destinatar#]]></TAG>
        <VALUE><![CDATA[#NOVOREGISTO:CA:Tipo_destinatar#]]></VALUE>
        <XPATH><![CDATA[/CARD/FIELDS/FIELD[NAME='Tipo_destinatar']/VALUE]]></XPATH>
      </FIELD>
      <FIELD type="AdditionalFields" label="N_doc_distrib" source-type="AdditionalFields">
        <TAG><![CDATA[#NOVOREGISTO:CA:N_doc_distrib#]]></TAG>
        <VALUE><![CDATA[#NOVOREGISTO:CA:N_doc_distrib#]]></VALUE>
        <XPATH><![CDATA[/CARD/FIELDS/FIELD[NAME='N_doc_distrib']/VALUE]]></XPATH>
      </FIELD>
      <FIELD type="AdditionalFields" label="Data_distrib" source-type="AdditionalFields">
        <TAG><![CDATA[#NOVOREGISTO:CA:Data_distrib#]]></TAG>
        <VALUE><![CDATA[#NOVOREGISTO:CA:Data_distrib#]]></VALUE>
        <XPATH><![CDATA[/CARD/FIELDS/FIELD[NAME='Data_distrib']/VALUE]]></XPATH>
      </FIELD>
      <FIELD type="AdditionalFields" label="Morada_remetent" source-type="AdditionalFields">
        <TAG><![CDATA[#NOVOREGISTO:CA:Morada_remetent#]]></TAG>
        <VALUE><![CDATA[#NOVOREGISTO:CA:Morada_remetent#]]></VALUE>
        <XPATH><![CDATA[/CARD/FIELDS/FIELD[NAME='Morada_remetent']/VALUE]]></XPATH>
      </FIELD>
      <FIELD type="AdditionalFields" label="Codigo_Postal_3" source-type="AdditionalFields">
        <TAG><![CDATA[#NOVOREGISTO:CA:Codigo_Postal_3#]]></TAG>
        <VALUE><![CDATA[#NOVOREGISTO:CA:Codigo_Postal_3#]]></VALUE>
        <XPATH><![CDATA[/CARD/FIELDS/FIELD[NAME='Codigo_Postal_3']/VALUE]]></XPATH>
      </FIELD>
      <FIELD type="AdditionalFields" label="Codigo_Postal_4" source-type="AdditionalFields">
        <TAG><![CDATA[#NOVOREGISTO:CA:Codigo_Postal_4#]]></TAG>
        <VALUE><![CDATA[#NOVOREGISTO:CA:Codigo_Postal_4#]]></VALUE>
        <XPATH><![CDATA[/CARD/FIELDS/FIELD[NAME='Codigo_Postal_4']/VALUE]]></XPATH>
      </FIELD>
      <FIELD type="AdditionalFields" label="Localidade" source-type="AdditionalFields">
        <TAG><![CDATA[#NOVOREGISTO:CA:Localidade#]]></TAG>
        <VALUE><![CDATA[#NOVOREGISTO:CA:Localidade#]]></VALUE>
        <XPATH><![CDATA[/CARD/FIELDS/FIELD[NAME='Localidade']/VALUE]]></XPATH>
      </FIELD>
      <FIELD type="AdditionalFields" label="Nom_Entidade" source-type="AdditionalFields">
        <TAG><![CDATA[#NOVOREGISTO:CA:Nom_Entidade#]]></TAG>
        <VALUE><![CDATA[#NOVOREGISTO:CA:Nom_Entidade#]]></VALUE>
        <XPATH><![CDATA[/CARD/FIELDS/FIELD[NAME='Nom_Entidade']/VALUE]]></XPATH>
      </FIELD>
      <FIELD type="AdditionalFields" label="Ano_rec" source-type="AdditionalFields">
        <TAG><![CDATA[#NOVOREGISTO:CA:Ano_rec#]]></TAG>
        <VALUE><![CDATA[#NOVOREGISTO:CA:Ano_rec#]]></VALUE>
        <XPATH><![CDATA[/CARD/FIELDS/FIELD[NAME='Ano_rec']/VALUE]]></XPATH>
      </FIELD>
      <FIELD type="AdditionalFields" label="Area" source-type="AdditionalFields">
        <TAG><![CDATA[#NOVOREGISTO:CA:Area#]]></TAG>
        <VALUE><![CDATA[#NOVOREGISTO:CA:Area#]]></VALUE>
        <XPATH><![CDATA[/CARD/FIELDS/FIELD[NAME='Area']/VALUE]]></XPATH>
      </FIELD>
      <FIELD type="AdditionalFields" label="Assunto_DCM" source-type="AdditionalFields">
        <TAG><![CDATA[#NOVOREGISTO:CA:Assunto_DCM#]]></TAG>
        <VALUE><![CDATA[#NOVOREGISTO:CA:Assunto_DCM#]]></VALUE>
        <XPATH><![CDATA[/CARD/FIELDS/FIELD[NAME='Assunto_DCM']/VALUE]]></XPATH>
      </FIELD>
      <FIELD type="AdditionalFields" label="Autor" source-type="AdditionalFields">
        <TAG><![CDATA[#NOVOREGISTO:CA:Autor#]]></TAG>
        <VALUE><![CDATA[#NOVOREGISTO:CA:Autor#]]></VALUE>
        <XPATH><![CDATA[/CARD/FIELDS/FIELD[NAME='Autor']/VALUE]]></XPATH>
      </FIELD>
      <FIELD type="AdditionalFields" label="Colaborador" source-type="AdditionalFields">
        <TAG><![CDATA[#NOVOREGISTO:CA:Colaborador#]]></TAG>
        <VALUE><![CDATA[#NOVOREGISTO:CA:Colaborador#]]></VALUE>
        <XPATH><![CDATA[/CARD/FIELDS/FIELD[NAME='Colaborador']/VALUE]]></XPATH>
      </FIELD>
      <FIELD type="AdditionalFields" label="UO" source-type="AdditionalFields">
        <TAG><![CDATA[#NOVOREGISTO:CA:UO#]]></TAG>
        <VALUE><![CDATA[#NOVOREGISTO:CA:UO#]]></VALUE>
        <XPATH><![CDATA[/CARD/FIELDS/FIELD[NAME='UO']/VALUE]]></XPATH>
      </FIELD>
      <FIELD type="AdditionalFields" label="Ativ_Ramo" source-type="AdditionalFields">
        <TAG><![CDATA[#NOVOREGISTO:CA:Ativ_Ramo#]]></TAG>
        <VALUE><![CDATA[#NOVOREGISTO:CA:Ativ_Ramo#]]></VALUE>
        <XPATH><![CDATA[/CARD/FIELDS/FIELD[NAME='Ativ_Ramo']/VALUE]]></XPATH>
      </FIELD>
      <FIELD type="AdditionalFields" label="Coordenador" source-type="AdditionalFields">
        <TAG><![CDATA[#NOVOREGISTO:CA:Coordenador#]]></TAG>
        <VALUE><![CDATA[#NOVOREGISTO:CA:Coordenador#]]></VALUE>
        <XPATH><![CDATA[/CARD/FIELDS/FIELD[NAME='Coordenador']/VALUE]]></XPATH>
      </FIELD>
      <FIELD type="AdditionalFields" label="Coordenador_G" source-type="AdditionalFields">
        <TAG><![CDATA[#NOVOREGISTO:CA:Coordenador_G#]]></TAG>
        <VALUE><![CDATA[#NOVOREGISTO:CA:Coordenador_G#]]></VALUE>
        <XPATH><![CDATA[/CARD/FIELDS/FIELD[NAME='Coordenador_G']/VALUE]]></XPATH>
      </FIELD>
      <FIELD type="AdditionalFields" label="Data_Reuniao" source-type="AdditionalFields">
        <TAG><![CDATA[#NOVOREGISTO:CA:Data_Reuniao#]]></TAG>
        <VALUE><![CDATA[#NOVOREGISTO:CA:Data_Reuniao#]]></VALUE>
        <XPATH><![CDATA[/CARD/FIELDS/FIELD[NAME='Data_Reuniao']/VALUE]]></XPATH>
      </FIELD>
      <FIELD type="AdditionalFields" label="Dec_Fav_Rec" source-type="AdditionalFields">
        <TAG><![CDATA[#NOVOREGISTO:CA:Dec_Fav_Rec#]]></TAG>
        <VALUE><![CDATA[#NOVOREGISTO:CA:Dec_Fav_Rec#]]></VALUE>
        <XPATH><![CDATA[/CARD/FIELDS/FIELD[NAME='Dec_Fav_Rec']/VALUE]]></XPATH>
      </FIELD>
      <FIELD type="AdditionalFields" label="Desig_Public" source-type="AdditionalFields">
        <TAG><![CDATA[#NOVOREGISTO:CA:Desig_Public#]]></TAG>
        <VALUE><![CDATA[#NOVOREGISTO:CA:Desig_Public#]]></VALUE>
        <XPATH><![CDATA[/CARD/FIELDS/FIELD[NAME='Desig_Public']/VALUE]]></XPATH>
      </FIELD>
      <FIELD type="AdditionalFields" label="Destino" source-type="AdditionalFields">
        <TAG><![CDATA[#NOVOREGISTO:CA:Destino#]]></TAG>
        <VALUE><![CDATA[#NOVOREGISTO:CA:Destino#]]></VALUE>
        <XPATH><![CDATA[/CARD/FIELDS/FIELD[NAME='Destino']/VALUE]]></XPATH>
      </FIELD>
      <FIELD type="AdditionalFields" label="Distribuicao" source-type="AdditionalFields">
        <TAG><![CDATA[#NOVOREGISTO:CA:Distribuicao#]]></TAG>
        <VALUE><![CDATA[#NOVOREGISTO:CA:Distribuicao#]]></VALUE>
        <XPATH><![CDATA[/CARD/FIELDS/FIELD[NAME='Distribuicao']/VALUE]]></XPATH>
      </FIELD>
      <FIELD type="AdditionalFields" label="Dt_env_resp" source-type="AdditionalFields">
        <TAG><![CDATA[#NOVOREGISTO:CA:Dt_env_resp#]]></TAG>
        <VALUE><![CDATA[#NOVOREGISTO:CA:Dt_env_resp#]]></VALUE>
        <XPATH><![CDATA[/CARD/FIELDS/FIELD[NAME='Dt_env_resp']/VALUE]]></XPATH>
      </FIELD>
      <FIELD type="AdditionalFields" label="Dt_lim_resp" source-type="AdditionalFields">
        <TAG><![CDATA[#NOVOREGISTO:CA:Dt_lim_resp#]]></TAG>
        <VALUE><![CDATA[#NOVOREGISTO:CA:Dt_lim_resp#]]></VALUE>
        <XPATH><![CDATA[/CARD/FIELDS/FIELD[NAME='Dt_lim_resp']/VALUE]]></XPATH>
      </FIELD>
      <FIELD type="AdditionalFields" label="Dt_v_final" source-type="AdditionalFields">
        <TAG><![CDATA[#NOVOREGISTO:CA:Dt_v_final#]]></TAG>
        <VALUE><![CDATA[#NOVOREGISTO:CA:Dt_v_final#]]></VALUE>
        <XPATH><![CDATA[/CARD/FIELDS/FIELD[NAME='Dt_v_final']/VALUE]]></XPATH>
      </FIELD>
      <FIELD type="AdditionalFields" label="Ent_Visada" source-type="AdditionalFields">
        <TAG><![CDATA[#NOVOREGISTO:CA:Ent_Visada#]]></TAG>
        <VALUE><![CDATA[#NOVOREGISTO:CA:Ent_Visada#]]></VALUE>
        <XPATH><![CDATA[/CARD/FIELDS/FIELD[NAME='Ent_Visada']/VALUE]]></XPATH>
      </FIELD>
      <FIELD type="AdditionalFields" label="Env_Proced" source-type="AdditionalFields">
        <TAG><![CDATA[#NOVOREGISTO:CA:Env_Proced#]]></TAG>
        <VALUE><![CDATA[#NOVOREGISTO:CA:Env_Proced#]]></VALUE>
        <XPATH><![CDATA[/CARD/FIELDS/FIELD[NAME='Env_Proced']/VALUE]]></XPATH>
      </FIELD>
      <FIELD type="AdditionalFields" label="Form_Tratam" source-type="AdditionalFields">
        <TAG><![CDATA[#NOVOREGISTO:CA:Form_Tratam#]]></TAG>
        <VALUE><![CDATA[#NOVOREGISTO:CA:Form_Tratam#]]></VALUE>
        <XPATH><![CDATA[/CARD/FIELDS/FIELD[NAME='Form_Tratam']/VALUE]]></XPATH>
      </FIELD>
      <FIELD type="AdditionalFields" label="Local" source-type="AdditionalFields">
        <TAG><![CDATA[#NOVOREGISTO:CA:Local#]]></TAG>
        <VALUE><![CDATA[#NOVOREGISTO:CA:Local#]]></VALUE>
        <XPATH><![CDATA[/CARD/FIELDS/FIELD[NAME='Local']/VALUE]]></XPATH>
      </FIELD>
      <FIELD type="AdditionalFields" label="N_Casos" source-type="AdditionalFields">
        <TAG><![CDATA[#NOVOREGISTO:CA:N_Casos#]]></TAG>
        <VALUE><![CDATA[#NOVOREGISTO:CA:N_Casos#]]></VALUE>
        <XPATH><![CDATA[/CARD/FIELDS/FIELD[NAME='N_Casos']/VALUE]]></XPATH>
      </FIELD>
      <FIELD type="AdditionalFields" label="N_Circular" source-type="AdditionalFields">
        <TAG><![CDATA[#NOVOREGISTO:CA:N_Circular#]]></TAG>
        <VALUE><![CDATA[#NOVOREGISTO:CA:N_Circular#]]></VALUE>
        <XPATH><![CDATA[/CARD/FIELDS/FIELD[NAME='N_Circular']/VALUE]]></XPATH>
      </FIELD>
      <FIELD type="AdditionalFields" label="N_Con_Pub" source-type="AdditionalFields">
        <TAG><![CDATA[#NOVOREGISTO:CA:N_Con_Pub#]]></TAG>
        <VALUE><![CDATA[#NOVOREGISTO:CA:N_Con_Pub#]]></VALUE>
        <XPATH><![CDATA[/CARD/FIELDS/FIELD[NAME='N_Con_Pub']/VALUE]]></XPATH>
      </FIELD>
      <FIELD type="AdditionalFields" label="N_N_Regulam" source-type="AdditionalFields">
        <TAG><![CDATA[#NOVOREGISTO:CA:N_N_Regulam#]]></TAG>
        <VALUE><![CDATA[#NOVOREGISTO:CA:N_N_Regulam#]]></VALUE>
        <XPATH><![CDATA[/CARD/FIELDS/FIELD[NAME='N_N_Regulam']/VALUE]]></XPATH>
      </FIELD>
      <FIELD type="AdditionalFields" label="Nc_Rv_Procd" source-type="AdditionalFields">
        <TAG><![CDATA[#NOVOREGISTO:CA:Nc_Rv_Procd#]]></TAG>
        <VALUE><![CDATA[#NOVOREGISTO:CA:Nc_Rv_Procd#]]></VALUE>
        <XPATH><![CDATA[/CARD/FIELDS/FIELD[NAME='Nc_Rv_Procd']/VALUE]]></XPATH>
      </FIELD>
      <FIELD type="AdditionalFields" label="Num_P_Leg" source-type="AdditionalFields">
        <TAG><![CDATA[#NOVOREGISTO:CA:Num_P_Leg#]]></TAG>
        <VALUE><![CDATA[#NOVOREGISTO:CA:Num_P_Leg#]]></VALUE>
        <XPATH><![CDATA[/CARD/FIELDS/FIELD[NAME='Num_P_Leg']/VALUE]]></XPATH>
      </FIELD>
      <FIELD type="AdditionalFields" label="Num_Processo" source-type="AdditionalFields">
        <TAG><![CDATA[#NOVOREGISTO:CA:Num_Processo#]]></TAG>
        <VALUE><![CDATA[#NOVOREGISTO:CA:Num_Processo#]]></VALUE>
        <XPATH><![CDATA[/CARD/FIELDS/FIELD[NAME='Num_Processo']/VALUE]]></XPATH>
      </FIELD>
      <FIELD type="AdditionalFields" label="Num_Ref_Viag" source-type="AdditionalFields">
        <TAG><![CDATA[#NOVOREGISTO:CA:Num_Ref_Viag#]]></TAG>
        <VALUE><![CDATA[#NOVOREGISTO:CA:Num_Ref_Viag#]]></VALUE>
        <XPATH><![CDATA[/CARD/FIELDS/FIELD[NAME='Num_Ref_Viag']/VALUE]]></XPATH>
      </FIELD>
      <FIELD type="AdditionalFields" label="Ord_Jur_C" source-type="AdditionalFields">
        <TAG><![CDATA[#NOVOREGISTO:CA:Ord_Jur_C#]]></TAG>
        <VALUE><![CDATA[#NOVOREGISTO:CA:Ord_Jur_C#]]></VALUE>
        <XPATH><![CDATA[/CARD/FIELDS/FIELD[NAME='Ord_Jur_C']/VALUE]]></XPATH>
      </FIELD>
      <FIELD type="AdditionalFields" label="Orig_Extern" source-type="AdditionalFields">
        <TAG><![CDATA[#NOVOREGISTO:CA:Orig_Extern#]]></TAG>
        <VALUE><![CDATA[#NOVOREGISTO:CA:Orig_Extern#]]></VALUE>
        <XPATH><![CDATA[/CARD/FIELDS/FIELD[NAME='Orig_Extern']/VALUE]]></XPATH>
      </FIELD>
      <FIELD type="AdditionalFields" label="Origem" source-type="AdditionalFields">
        <TAG><![CDATA[#NOVOREGISTO:CA:Origem#]]></TAG>
        <VALUE><![CDATA[#NOVOREGISTO:CA:Origem#]]></VALUE>
        <XPATH><![CDATA[/CARD/FIELDS/FIELD[NAME='Origem']/VALUE]]></XPATH>
      </FIELD>
      <FIELD type="AdditionalFields" label="Origem_Int" source-type="AdditionalFields">
        <TAG><![CDATA[#NOVOREGISTO:CA:Origem_Int#]]></TAG>
        <VALUE><![CDATA[#NOVOREGISTO:CA:Origem_Int#]]></VALUE>
        <XPATH><![CDATA[/CARD/FIELDS/FIELD[NAME='Origem_Int']/VALUE]]></XPATH>
      </FIELD>
      <FIELD type="AdditionalFields" label="Partes" source-type="AdditionalFields">
        <TAG><![CDATA[#NOVOREGISTO:CA:Partes#]]></TAG>
        <VALUE><![CDATA[#NOVOREGISTO:CA:Partes#]]></VALUE>
        <XPATH><![CDATA[/CARD/FIELDS/FIELD[NAME='Partes']/VALUE]]></XPATH>
      </FIELD>
      <FIELD type="AdditionalFields" label="Ponto_Sit" source-type="AdditionalFields">
        <TAG><![CDATA[#NOVOREGISTO:CA:Ponto_Sit#]]></TAG>
        <VALUE><![CDATA[#NOVOREGISTO:CA:Ponto_Sit#]]></VALUE>
        <XPATH><![CDATA[/CARD/FIELDS/FIELD[NAME='Ponto_Sit']/VALUE]]></XPATH>
      </FIELD>
      <FIELD type="AdditionalFields" label="Prioridade" source-type="AdditionalFields">
        <TAG><![CDATA[#NOVOREGISTO:CA:Prioridade#]]></TAG>
        <VALUE><![CDATA[#NOVOREGISTO:CA:Prioridade#]]></VALUE>
        <XPATH><![CDATA[/CARD/FIELDS/FIELD[NAME='Prioridade']/VALUE]]></XPATH>
      </FIELD>
      <FIELD type="AdditionalFields" label="Proc_Compl" source-type="AdditionalFields">
        <TAG><![CDATA[#NOVOREGISTO:CA:Proc_Compl#]]></TAG>
        <VALUE><![CDATA[#NOVOREGISTO:CA:Proc_Compl#]]></VALUE>
        <XPATH><![CDATA[/CARD/FIELDS/FIELD[NAME='Proc_Compl']/VALUE]]></XPATH>
      </FIELD>
      <FIELD type="AdditionalFields" label="Ramo" source-type="AdditionalFields">
        <TAG><![CDATA[#NOVOREGISTO:CA:Ramo#]]></TAG>
        <VALUE><![CDATA[#NOVOREGISTO:CA:Ramo#]]></VALUE>
        <XPATH><![CDATA[/CARD/FIELDS/FIELD[NAME='Ramo']/VALUE]]></XPATH>
      </FIELD>
      <FIELD type="AdditionalFields" label="Ref_Carta" source-type="AdditionalFields">
        <TAG><![CDATA[#NOVOREGISTO:CA:Ref_Carta#]]></TAG>
        <VALUE><![CDATA[#NOVOREGISTO:CA:Ref_Carta#]]></VALUE>
        <XPATH><![CDATA[/CARD/FIELDS/FIELD[NAME='Ref_Carta']/VALUE]]></XPATH>
      </FIELD>
      <FIELD type="AdditionalFields" label="Ref_Int" source-type="AdditionalFields">
        <TAG><![CDATA[#NOVOREGISTO:CA:Ref_Int#]]></TAG>
        <VALUE><![CDATA[#NOVOREGISTO:CA:Ref_Int#]]></VALUE>
        <XPATH><![CDATA[/CARD/FIELDS/FIELD[NAME='Ref_Int']/VALUE]]></XPATH>
      </FIELD>
      <FIELD type="AdditionalFields" label="Relator" source-type="AdditionalFields">
        <TAG><![CDATA[#NOVOREGISTO:CA:Relator#]]></TAG>
        <VALUE><![CDATA[#NOVOREGISTO:CA:Relator#]]></VALUE>
        <XPATH><![CDATA[/CARD/FIELDS/FIELD[NAME='Relator']/VALUE]]></XPATH>
      </FIELD>
      <FIELD type="AdditionalFields" label="Resp_Equipa_DCM" source-type="AdditionalFields">
        <TAG><![CDATA[#NOVOREGISTO:CA:Resp_Equipa_DCM#]]></TAG>
        <VALUE><![CDATA[#NOVOREGISTO:CA:Resp_Equipa_DCM#]]></VALUE>
        <XPATH><![CDATA[/CARD/FIELDS/FIELD[NAME='Resp_Equipa_DCM']/VALUE]]></XPATH>
      </FIELD>
      <FIELD type="AdditionalFields" label="Resultado" source-type="AdditionalFields">
        <TAG><![CDATA[#NOVOREGISTO:CA:Resultado#]]></TAG>
        <VALUE><![CDATA[#NOVOREGISTO:CA:Resultado#]]></VALUE>
        <XPATH><![CDATA[/CARD/FIELDS/FIELD[NAME='Resultado']/VALUE]]></XPATH>
      </FIELD>
      <FIELD type="AdditionalFields" label="Seccao" source-type="AdditionalFields">
        <TAG><![CDATA[#NOVOREGISTO:CA:Seccao#]]></TAG>
        <VALUE><![CDATA[#NOVOREGISTO:CA:Seccao#]]></VALUE>
        <XPATH><![CDATA[/CARD/FIELDS/FIELD[NAME='Seccao']/VALUE]]></XPATH>
      </FIELD>
      <FIELD type="AdditionalFields" label="Tema" source-type="AdditionalFields">
        <TAG><![CDATA[#NOVOREGISTO:CA:Tema#]]></TAG>
        <VALUE><![CDATA[#NOVOREGISTO:CA:Tema#]]></VALUE>
        <XPATH><![CDATA[/CARD/FIELDS/FIELD[NAME='Tema']/VALUE]]></XPATH>
      </FIELD>
      <FIELD type="AdditionalFields" label="Tempo_vida" source-type="AdditionalFields">
        <TAG><![CDATA[#NOVOREGISTO:CA:Tempo_vida#]]></TAG>
        <VALUE><![CDATA[#NOVOREGISTO:CA:Tempo_vida#]]></VALUE>
        <XPATH><![CDATA[/CARD/FIELDS/FIELD[NAME='Tempo_vida']/VALUE]]></XPATH>
      </FIELD>
      <FIELD type="AdditionalFields" label="Tipo_DCM" source-type="AdditionalFields">
        <TAG><![CDATA[#NOVOREGISTO:CA:Tipo_DCM#]]></TAG>
        <VALUE><![CDATA[#NOVOREGISTO:CA:Tipo_DCM#]]></VALUE>
        <XPATH><![CDATA[/CARD/FIELDS/FIELD[NAME='Tipo_DCM']/VALUE]]></XPATH>
      </FIELD>
      <FIELD type="AdditionalFields" label="Tipo_Reuniao" source-type="AdditionalFields">
        <TAG><![CDATA[#NOVOREGISTO:CA:Tipo_Reuniao#]]></TAG>
        <VALUE><![CDATA[#NOVOREGISTO:CA:Tipo_Reuniao#]]></VALUE>
        <XPATH><![CDATA[/CARD/FIELDS/FIELD[NAME='Tipo_Reuniao']/VALUE]]></XPATH>
      </FIELD>
      <FIELD type="AdditionalFields" label="Tipologia" source-type="AdditionalFields">
        <TAG><![CDATA[#NOVOREGISTO:CA:Tipologia#]]></TAG>
        <VALUE><![CDATA[#NOVOREGISTO:CA:Tipologia#]]></VALUE>
        <XPATH><![CDATA[/CARD/FIELDS/FIELD[NAME='Tipologia']/VALUE]]></XPATH>
      </FIELD>
      <FIELD type="AdditionalFields" label="Tribunal" source-type="AdditionalFields">
        <TAG><![CDATA[#NOVOREGISTO:CA:Tribunal#]]></TAG>
        <VALUE><![CDATA[#NOVOREGISTO:CA:Tribunal#]]></VALUE>
        <XPATH><![CDATA[/CARD/FIELDS/FIELD[NAME='Tribunal']/VALUE]]></XPATH>
      </FIELD>
      <FIELD type="AdditionalFields" label="Equipa_DSS" source-type="AdditionalFields">
        <TAG><![CDATA[#NOVOREGISTO:CA:Equipa_DSS#]]></TAG>
        <VALUE><![CDATA[#NOVOREGISTO:CA:Equipa_DSS#]]></VALUE>
        <XPATH><![CDATA[/CARD/FIELDS/FIELD[NAME='Equipa_DSS']/VALUE]]></XPATH>
      </FIELD>
      <FIELD type="AdditionalFields" label="Equipa_DSF" source-type="AdditionalFields">
        <TAG><![CDATA[#NOVOREGISTO:CA:Equipa_DSF#]]></TAG>
        <VALUE><![CDATA[#NOVOREGISTO:CA:Equipa_DSF#]]></VALUE>
        <XPATH><![CDATA[/CARD/FIELDS/FIELD[NAME='Equipa_DSF']/VALUE]]></XPATH>
      </FIELD>
      <FIELD type="AdditionalFields" label="Equipa_DCM" source-type="AdditionalFields">
        <TAG><![CDATA[#NOVOREGISTO:CA:Equipa_DCM#]]></TAG>
        <VALUE><![CDATA[#NOVOREGISTO:CA:Equipa_DCM#]]></VALUE>
        <XPATH><![CDATA[/CARD/FIELDS/FIELD[NAME='Equipa_DCM']/VALUE]]></XPATH>
      </FIELD>
      <FIELD type="AdditionalFields" label="Resp_Equipa_DSS" source-type="AdditionalFields">
        <TAG><![CDATA[#NOVOREGISTO:CA:Resp_Equipa_DSS#]]></TAG>
        <VALUE><![CDATA[#NOVOREGISTO:CA:Resp_Equipa_DSS#]]></VALUE>
        <XPATH><![CDATA[/CARD/FIELDS/FIELD[NAME='Resp_Equipa_DSS']/VALUE]]></XPATH>
      </FIELD>
      <FIELD type="AdditionalFields" label="Resp_Equipa_DSF" source-type="AdditionalFields">
        <TAG><![CDATA[#NOVOREGISTO:CA:Resp_Equipa_DSF#]]></TAG>
        <VALUE><![CDATA[#NOVOREGISTO:CA:Resp_Equipa_DSF#]]></VALUE>
        <XPATH><![CDATA[/CARD/FIELDS/FIELD[NAME='Resp_Equipa_DSF']/VALUE]]></XPATH>
      </FIELD>
      <FIELD type="AdditionalFields" label="Ent_Nomes" source-type="AdditionalFields">
        <TAG><![CDATA[#NOVOREGISTO:CA:Ent_Nomes#]]></TAG>
        <VALUE><![CDATA[#NOVOREGISTO:CA:Ent_Nomes#]]></VALUE>
        <XPATH><![CDATA[/CARD/FIELDS/FIELD[NAME='Ent_Nomes']/VALUE]]></XPATH>
      </FIELD>
      <FIELD type="AdditionalFields" label="Ent_Codigos" source-type="AdditionalFields">
        <TAG><![CDATA[#NOVOREGISTO:CA:Ent_Codigos#]]></TAG>
        <VALUE><![CDATA[#NOVOREGISTO:CA:Ent_Codigos#]]></VALUE>
        <XPATH><![CDATA[/CARD/FIELDS/FIELD[NAME='Ent_Codigos']/VALUE]]></XPATH>
      </FIELD>
      <FIELD type="AdditionalFields" label="Atrib_Equipa" source-type="AdditionalFields">
        <TAG><![CDATA[#NOVOREGISTO:CA:Atrib_Equipa#]]></TAG>
        <VALUE><![CDATA[#NOVOREGISTO:CA:Atrib_Equipa#]]></VALUE>
        <XPATH><![CDATA[/CARD/FIELDS/FIELD[NAME='Atrib_Equipa']/VALUE]]></XPATH>
      </FIELD>
      <FIELD type="AdditionalFields" label="Gestor" source-type="AdditionalFields">
        <TAG><![CDATA[#NOVOREGISTO:CA:Gestor#]]></TAG>
        <VALUE><![CDATA[#NOVOREGISTO:CA:Gestor#]]></VALUE>
        <XPATH><![CDATA[/CARD/FIELDS/FIELD[NAME='Gestor']/VALUE]]></XPATH>
      </FIELD>
      <FIELD type="AdditionalFields" label="Gestor2" source-type="AdditionalFields">
        <TAG><![CDATA[#NOVOREGISTO:CA:Gestor2#]]></TAG>
        <VALUE><![CDATA[#NOVOREGISTO:CA:Gestor2#]]></VALUE>
        <XPATH><![CDATA[/CARD/FIELDS/FIELD[NAME='Gestor2']/VALUE]]></XPATH>
      </FIELD>
      <FIELD type="AdditionalFields" label="Origem_Exterior" source-type="AdditionalFields">
        <TAG><![CDATA[#NOVOREGISTO:CA:Origem_Exterior#]]></TAG>
        <VALUE><![CDATA[#NOVOREGISTO:CA:Origem_Exterior#]]></VALUE>
        <XPATH><![CDATA[/CARD/FIELDS/FIELD[NAME='Origem_Exterior']/VALUE]]></XPATH>
      </FIELD>
      <FIELD type="AdditionalFields" label="OrigemDJU" source-type="AdditionalFields">
        <TAG><![CDATA[#NOVOREGISTO:CA:OrigemDJU#]]></TAG>
        <VALUE><![CDATA[#NOVOREGISTO:CA:OrigemDJU#]]></VALUE>
        <XPATH><![CDATA[/CARD/FIELDS/FIELD[NAME='OrigemDJU']/VALUE]]></XPATH>
      </FIELD>
      <FIELD type="AdditionalFields" label="Codigo" source-type="AdditionalFields">
        <TAG><![CDATA[#NOVOREGISTO:CA:Codigo#]]></TAG>
        <VALUE><![CDATA[#NOVOREGISTO:CA:Codigo#]]></VALUE>
        <XPATH><![CDATA[/CARD/FIELDS/FIELD[NAME='Codigo']/VALUE]]></XPATH>
      </FIELD>
      <FIELD type="AdditionalFields" label="NivelPrioridade" source-type="AdditionalFields">
        <TAG><![CDATA[#NOVOREGISTO:CA:NivelPrioridade#]]></TAG>
        <VALUE><![CDATA[#NOVOREGISTO:CA:NivelPrioridade#]]></VALUE>
        <XPATH><![CDATA[/CARD/FIELDS/FIELD[NAME='NivelPrioridade']/VALUE]]></XPATH>
      </FIELD>
      <FIELD type="AdditionalFields" label="Estado_DJU" source-type="AdditionalFields">
        <TAG><![CDATA[#NOVOREGISTO:CA:Estado_DJU#]]></TAG>
        <VALUE><![CDATA[#NOVOREGISTO:CA:Estado_DJU#]]></VALUE>
        <XPATH><![CDATA[/CARD/FIELDS/FIELD[NAME='Estado_DJU']/VALUE]]></XPATH>
      </FIELD>
      <FIELD type="AdditionalFields" label="Data_instaur" source-type="AdditionalFields">
        <TAG><![CDATA[#NOVOREGISTO:CA:Data_instaur#]]></TAG>
        <VALUE><![CDATA[#NOVOREGISTO:CA:Data_instaur#]]></VALUE>
        <XPATH><![CDATA[/CARD/FIELDS/FIELD[NAME='Data_instaur']/VALUE]]></XPATH>
      </FIELD>
      <FIELD type="AdditionalFields" label="Data_Conclusao" source-type="AdditionalFields">
        <TAG><![CDATA[#NOVOREGISTO:CA:Data_Conclusao#]]></TAG>
        <VALUE><![CDATA[#NOVOREGISTO:CA:Data_Conclusao#]]></VALUE>
        <XPATH><![CDATA[/CARD/FIELDS/FIELD[NAME='Data_Conclusao']/VALUE]]></XPATH>
      </FIELD>
      <FIELD type="AdditionalFields" label="N_aut_notícia" source-type="AdditionalFields">
        <TAG><![CDATA[#NOVOREGISTO:CA:N_aut_notícia#]]></TAG>
        <VALUE><![CDATA[#NOVOREGISTO:CA:N_aut_notícia#]]></VALUE>
        <XPATH><![CDATA[/CARD/FIELDS/FIELD[NAME='N_aut_notícia']/VALUE]]></XPATH>
      </FIELD>
      <FIELD type="AdditionalFields" label="Artigo_Violado" source-type="AdditionalFields">
        <TAG><![CDATA[#NOVOREGISTO:CA:Artigo_Violado#]]></TAG>
        <VALUE><![CDATA[#NOVOREGISTO:CA:Artigo_Violado#]]></VALUE>
        <XPATH><![CDATA[/CARD/FIELDS/FIELD[NAME='Artigo_Violado']/VALUE]]></XPATH>
      </FIELD>
      <FIELD type="AdditionalFields" label="N_Art_Violado" source-type="AdditionalFields">
        <TAG><![CDATA[#NOVOREGISTO:CA:N_Art_Violado#]]></TAG>
        <VALUE><![CDATA[#NOVOREGISTO:CA:N_Art_Violado#]]></VALUE>
        <XPATH><![CDATA[/CARD/FIELDS/FIELD[NAME='N_Art_Violado']/VALUE]]></XPATH>
      </FIELD>
      <FIELD type="AdditionalFields" label="Al_Art_Violado" source-type="AdditionalFields">
        <TAG><![CDATA[#NOVOREGISTO:CA:Al_Art_Violado#]]></TAG>
        <VALUE><![CDATA[#NOVOREGISTO:CA:Al_Art_Violado#]]></VALUE>
        <XPATH><![CDATA[/CARD/FIELDS/FIELD[NAME='Al_Art_Violado']/VALUE]]></XPATH>
      </FIELD>
      <FIELD type="AdditionalFields" label="Sub_Art_Violado" source-type="AdditionalFields">
        <TAG><![CDATA[#NOVOREGISTO:CA:Sub_Art_Violado#]]></TAG>
        <VALUE><![CDATA[#NOVOREGISTO:CA:Sub_Art_Violado#]]></VALUE>
        <XPATH><![CDATA[/CARD/FIELDS/FIELD[NAME='Sub_Art_Violado']/VALUE]]></XPATH>
      </FIELD>
      <FIELD type="AdditionalFields" label="Sancao_Prevista" source-type="AdditionalFields">
        <TAG><![CDATA[#NOVOREGISTO:CA:Sancao_Prevista#]]></TAG>
        <VALUE><![CDATA[#NOVOREGISTO:CA:Sancao_Prevista#]]></VALUE>
        <XPATH><![CDATA[/CARD/FIELDS/FIELD[NAME='Sancao_Prevista']/VALUE]]></XPATH>
      </FIELD>
      <FIELD type="AdditionalFields" label="N_Sanc_Prevista" source-type="AdditionalFields">
        <TAG><![CDATA[#NOVOREGISTO:CA:N_Sanc_Prevista#]]></TAG>
        <VALUE><![CDATA[#NOVOREGISTO:CA:N_Sanc_Prevista#]]></VALUE>
        <XPATH><![CDATA[/CARD/FIELDS/FIELD[NAME='N_Sanc_Prevista']/VALUE]]></XPATH>
      </FIELD>
      <FIELD type="AdditionalFields" label="Data_Apr_Defesa" source-type="AdditionalFields">
        <TAG><![CDATA[#NOVOREGISTO:CA:Data_Apr_Defesa#]]></TAG>
        <VALUE><![CDATA[#NOVOREGISTO:CA:Data_Apr_Defesa#]]></VALUE>
        <XPATH><![CDATA[/CARD/FIELDS/FIELD[NAME='Data_Apr_Defesa']/VALUE]]></XPATH>
      </FIELD>
      <FIELD type="AdditionalFields" label="Data_Decisao" source-type="AdditionalFields">
        <TAG><![CDATA[#NOVOREGISTO:CA:Data_Decisao#]]></TAG>
        <VALUE><![CDATA[#NOVOREGISTO:CA:Data_Decisao#]]></VALUE>
        <XPATH><![CDATA[/CARD/FIELDS/FIELD[NAME='Data_Decisao']/VALUE]]></XPATH>
      </FIELD>
      <FIELD type="AdditionalFields" label="Decisao" source-type="AdditionalFields">
        <TAG><![CDATA[#NOVOREGISTO:CA:Decisao#]]></TAG>
        <VALUE><![CDATA[#NOVOREGISTO:CA:Decisao#]]></VALUE>
        <XPATH><![CDATA[/CARD/FIELDS/FIELD[NAME='Decisao']/VALUE]]></XPATH>
      </FIELD>
      <FIELD type="AdditionalFields" label="SuspensaoCoima" source-type="AdditionalFields">
        <TAG><![CDATA[#NOVOREGISTO:CA:SuspensaoCoima#]]></TAG>
        <VALUE><![CDATA[#NOVOREGISTO:CA:SuspensaoCoima#]]></VALUE>
        <XPATH><![CDATA[/CARD/FIELDS/FIELD[NAME='SuspensaoCoima']/VALUE]]></XPATH>
      </FIELD>
      <FIELD type="AdditionalFields" label="Sancoes_Acess" source-type="AdditionalFields">
        <TAG><![CDATA[#NOVOREGISTO:CA:Sancoes_Acess#]]></TAG>
        <VALUE><![CDATA[#NOVOREGISTO:CA:Sancoes_Acess#]]></VALUE>
        <XPATH><![CDATA[/CARD/FIELDS/FIELD[NAME='Sancoes_Acess']/VALUE]]></XPATH>
      </FIELD>
      <FIELD type="AdditionalFields" label="Valor_Coima" source-type="AdditionalFields">
        <TAG><![CDATA[#NOVOREGISTO:CA:Valor_Coima#]]></TAG>
        <VALUE><![CDATA[#NOVOREGISTO:CA:Valor_Coima#]]></VALUE>
        <XPATH><![CDATA[/CARD/FIELDS/FIELD[NAME='Valor_Coima']/VALUE]]></XPATH>
      </FIELD>
      <FIELD type="AdditionalFields" label="N_DUC" source-type="AdditionalFields">
        <TAG><![CDATA[#NOVOREGISTO:CA:N_DUC#]]></TAG>
        <VALUE><![CDATA[#NOVOREGISTO:CA:N_DUC#]]></VALUE>
        <XPATH><![CDATA[/CARD/FIELDS/FIELD[NAME='N_DUC']/VALUE]]></XPATH>
      </FIELD>
      <FIELD type="AdditionalFields" label="Data_Pgto_Coima" source-type="AdditionalFields">
        <TAG><![CDATA[#NOVOREGISTO:CA:Data_Pgto_Coima#]]></TAG>
        <VALUE><![CDATA[#NOVOREGISTO:CA:Data_Pgto_Coima#]]></VALUE>
        <XPATH><![CDATA[/CARD/FIELDS/FIELD[NAME='Data_Pgto_Coima']/VALUE]]></XPATH>
      </FIELD>
      <FIELD type="AdditionalFields" label="Data_trans_julg" source-type="AdditionalFields">
        <TAG><![CDATA[#NOVOREGISTO:CA:Data_trans_julg#]]></TAG>
        <VALUE><![CDATA[#NOVOREGISTO:CA:Data_trans_julg#]]></VALUE>
        <XPATH><![CDATA[/CARD/FIELDS/FIELD[NAME='Data_trans_julg']/VALUE]]></XPATH>
      </FIELD>
      <FIELD type="AdditionalFields" label="Impug_Judicial" source-type="AdditionalFields">
        <TAG><![CDATA[#NOVOREGISTO:CA:Impug_Judicial#]]></TAG>
        <VALUE><![CDATA[#NOVOREGISTO:CA:Impug_Judicial#]]></VALUE>
        <XPATH><![CDATA[/CARD/FIELDS/FIELD[NAME='Impug_Judicial']/VALUE]]></XPATH>
      </FIELD>
      <FIELD type="AdditionalFields" label="Mandatario_ISP" source-type="AdditionalFields">
        <TAG><![CDATA[#NOVOREGISTO:CA:Mandatario_ISP#]]></TAG>
        <VALUE><![CDATA[#NOVOREGISTO:CA:Mandatario_ISP#]]></VALUE>
        <XPATH><![CDATA[/CARD/FIELDS/FIELD[NAME='Mandatario_ISP']/VALUE]]></XPATH>
      </FIELD>
      <FIELD type="AdditionalFields" label="Tribunal_Recurs" source-type="AdditionalFields">
        <TAG><![CDATA[#NOVOREGISTO:CA:Tribunal_Recurs#]]></TAG>
        <VALUE><![CDATA[#NOVOREGISTO:CA:Tribunal_Recurs#]]></VALUE>
        <XPATH><![CDATA[/CARD/FIELDS/FIELD[NAME='Tribunal_Recurs']/VALUE]]></XPATH>
      </FIELD>
      <FIELD type="AdditionalFields" label="Juizo" source-type="AdditionalFields">
        <TAG><![CDATA[#NOVOREGISTO:CA:Juizo#]]></TAG>
        <VALUE><![CDATA[#NOVOREGISTO:CA:Juizo#]]></VALUE>
        <XPATH><![CDATA[/CARD/FIELDS/FIELD[NAME='Juizo']/VALUE]]></XPATH>
      </FIELD>
      <FIELD type="AdditionalFields" label="N_Proc_Tribunal" source-type="AdditionalFields">
        <TAG><![CDATA[#NOVOREGISTO:CA:N_Proc_Tribunal#]]></TAG>
        <VALUE><![CDATA[#NOVOREGISTO:CA:N_Proc_Tribunal#]]></VALUE>
        <XPATH><![CDATA[/CARD/FIELDS/FIELD[NAME='N_Proc_Tribunal']/VALUE]]></XPATH>
      </FIELD>
      <FIELD type="AdditionalFields" label="Julgamentos" source-type="AdditionalFields">
        <TAG><![CDATA[#NOVOREGISTO:CA:Julgamentos#]]></TAG>
        <VALUE><![CDATA[#NOVOREGISTO:CA:Julgamentos#]]></VALUE>
        <XPATH><![CDATA[/CARD/FIELDS/FIELD[NAME='Julgamentos']/VALUE]]></XPATH>
      </FIELD>
      <FIELD type="AdditionalFields" label="Testem_ISP_Conv" source-type="AdditionalFields">
        <TAG><![CDATA[#NOVOREGISTO:CA:Testem_ISP_Conv#]]></TAG>
        <VALUE><![CDATA[#NOVOREGISTO:CA:Testem_ISP_Conv#]]></VALUE>
        <XPATH><![CDATA[/CARD/FIELDS/FIELD[NAME='Testem_ISP_Conv']/VALUE]]></XPATH>
      </FIELD>
      <FIELD type="AdditionalFields" label="Recurso_Relacao" source-type="AdditionalFields">
        <TAG><![CDATA[#NOVOREGISTO:CA:Recurso_Relacao#]]></TAG>
        <VALUE><![CDATA[#NOVOREGISTO:CA:Recurso_Relacao#]]></VALUE>
        <XPATH><![CDATA[/CARD/FIELDS/FIELD[NAME='Recurso_Relacao']/VALUE]]></XPATH>
      </FIELD>
      <FIELD type="AdditionalFields" label="Res_Impug_jud" source-type="AdditionalFields">
        <TAG><![CDATA[#NOVOREGISTO:CA:Res_Impug_jud#]]></TAG>
        <VALUE><![CDATA[#NOVOREGISTO:CA:Res_Impug_jud#]]></VALUE>
        <XPATH><![CDATA[/CARD/FIELDS/FIELD[NAME='Res_Impug_jud']/VALUE]]></XPATH>
      </FIELD>
      <FIELD type="AdditionalFields" label="N_Cert_Proc_Exc" source-type="AdditionalFields">
        <TAG><![CDATA[#NOVOREGISTO:CA:N_Cert_Proc_Exc#]]></TAG>
        <VALUE><![CDATA[#NOVOREGISTO:CA:N_Cert_Proc_Exc#]]></VALUE>
        <XPATH><![CDATA[/CARD/FIELDS/FIELD[NAME='N_Cert_Proc_Exc']/VALUE]]></XPATH>
      </FIELD>
      <FIELD type="AdditionalFields" label="Proc_Materializ" source-type="AdditionalFields">
        <TAG><![CDATA[#NOVOREGISTO:CA:Proc_Materializ#]]></TAG>
        <VALUE><![CDATA[#NOVOREGISTO:CA:Proc_Materializ#]]></VALUE>
        <XPATH><![CDATA[/CARD/FIELDS/FIELD[NAME='Proc_Materializ']/VALUE]]></XPATH>
      </FIELD>
      <FIELD type="AdditionalFields" label="Nome_Arguido" source-type="AdditionalFields">
        <TAG><![CDATA[#NOVOREGISTO:CA:Nome_Arguido#]]></TAG>
        <VALUE><![CDATA[#NOVOREGISTO:CA:Nome_Arguido#]]></VALUE>
        <XPATH><![CDATA[/CARD/FIELDS/FIELD[NAME='Nome_Arguido']/VALUE]]></XPATH>
      </FIELD>
      <FIELD type="AdditionalFields" label="Tipo_Arguido" source-type="AdditionalFields">
        <TAG><![CDATA[#NOVOREGISTO:CA:Tipo_Arguido#]]></TAG>
        <VALUE><![CDATA[#NOVOREGISTO:CA:Tipo_Arguido#]]></VALUE>
        <XPATH><![CDATA[/CARD/FIELDS/FIELD[NAME='Tipo_Arguido']/VALUE]]></XPATH>
      </FIELD>
      <FIELD type="AdditionalFields" label="Instrutor" source-type="AdditionalFields">
        <TAG><![CDATA[#NOVOREGISTO:CA:Instrutor#]]></TAG>
        <VALUE><![CDATA[#NOVOREGISTO:CA:Instrutor#]]></VALUE>
        <XPATH><![CDATA[/CARD/FIELDS/FIELD[NAME='Instrutor']/VALUE]]></XPATH>
      </FIELD>
      <FIELD type="AdditionalFields" label="Sub_Sancao_prev" source-type="AdditionalFields">
        <TAG><![CDATA[#NOVOREGISTO:CA:Sub_Sancao_prev#]]></TAG>
        <VALUE><![CDATA[#NOVOREGISTO:CA:Sub_Sancao_prev#]]></VALUE>
        <XPATH><![CDATA[/CARD/FIELDS/FIELD[NAME='Sub_Sancao_prev']/VALUE]]></XPATH>
      </FIELD>
      <FIELD type="AdditionalFields" label="Tecn_Resp_DSF" source-type="AdditionalFields">
        <TAG><![CDATA[#NOVOREGISTO:CA:Tecn_Resp_DSF#]]></TAG>
        <VALUE><![CDATA[#NOVOREGISTO:CA:Tecn_Resp_DSF#]]></VALUE>
        <XPATH><![CDATA[/CARD/FIELDS/FIELD[NAME='Tecn_Resp_DSF']/VALUE]]></XPATH>
      </FIELD>
      <FIELD type="AdditionalFields" label="Tecn_Resp_DSS" source-type="AdditionalFields">
        <TAG><![CDATA[#NOVOREGISTO:CA:Tecn_Resp_DSS#]]></TAG>
        <VALUE><![CDATA[#NOVOREGISTO:CA:Tecn_Resp_DSS#]]></VALUE>
        <XPATH><![CDATA[/CARD/FIELDS/FIELD[NAME='Tecn_Resp_DSS']/VALUE]]></XPATH>
      </FIELD>
      <FIELD type="AdditionalFields" label="Tecn_Resp_DCM" source-type="AdditionalFields">
        <TAG><![CDATA[#NOVOREGISTO:CA:Tecn_Resp_DCM#]]></TAG>
        <VALUE><![CDATA[#NOVOREGISTO:CA:Tecn_Resp_DCM#]]></VALUE>
        <XPATH><![CDATA[/CARD/FIELDS/FIELD[NAME='Tecn_Resp_DCM']/VALUE]]></XPATH>
      </FIELD>
      <FIELD type="AdditionalFields" label="Tecn_Resp_DARF" source-type="AdditionalFields">
        <TAG><![CDATA[#NOVOREGISTO:CA:Tecn_Resp_DARF#]]></TAG>
        <VALUE><![CDATA[#NOVOREGISTO:CA:Tecn_Resp_DARF#]]></VALUE>
        <XPATH><![CDATA[/CARD/FIELDS/FIELD[NAME='Tecn_Resp_DARF']/VALUE]]></XPATH>
      </FIELD>
      <FIELD type="AdditionalFields" label="Tecn_Resp_DARM" source-type="AdditionalFields">
        <TAG><![CDATA[#NOVOREGISTO:CA:Tecn_Resp_DARM#]]></TAG>
        <VALUE><![CDATA[#NOVOREGISTO:CA:Tecn_Resp_DARM#]]></VALUE>
        <XPATH><![CDATA[/CARD/FIELDS/FIELD[NAME='Tecn_Resp_DARM']/VALUE]]></XPATH>
      </FIELD>
      <FIELD type="AdditionalFields" label="Tecn_Resp_DES" source-type="AdditionalFields">
        <TAG><![CDATA[#NOVOREGISTO:CA:Tecn_Resp_DES#]]></TAG>
        <VALUE><![CDATA[#NOVOREGISTO:CA:Tecn_Resp_DES#]]></VALUE>
        <XPATH><![CDATA[/CARD/FIELDS/FIELD[NAME='Tecn_Resp_DES']/VALUE]]></XPATH>
      </FIELD>
      <FIELD type="AdditionalFields" label="Tecn_Resp_DRS" source-type="AdditionalFields">
        <TAG><![CDATA[#NOVOREGISTO:CA:Tecn_Resp_DRS#]]></TAG>
        <VALUE><![CDATA[#NOVOREGISTO:CA:Tecn_Resp_DRS#]]></VALUE>
        <XPATH><![CDATA[/CARD/FIELDS/FIELD[NAME='Tecn_Resp_DRS']/VALUE]]></XPATH>
      </FIELD>
      <FIELD type="AdditionalFields" label="Tecn_Resp_DPR" source-type="AdditionalFields">
        <TAG><![CDATA[#NOVOREGISTO:CA:Tecn_Resp_DPR#]]></TAG>
        <VALUE><![CDATA[#NOVOREGISTO:CA:Tecn_Resp_DPR#]]></VALUE>
        <XPATH><![CDATA[/CARD/FIELDS/FIELD[NAME='Tecn_Resp_DPR']/VALUE]]></XPATH>
      </FIELD>
      <FIELD type="AdditionalFields" label="Tecn_Resp_DJU" source-type="AdditionalFields">
        <TAG><![CDATA[#NOVOREGISTO:CA:Tecn_Resp_DJU#]]></TAG>
        <VALUE><![CDATA[#NOVOREGISTO:CA:Tecn_Resp_DJU#]]></VALUE>
        <XPATH><![CDATA[/CARD/FIELDS/FIELD[NAME='Tecn_Resp_DJU']/VALUE]]></XPATH>
      </FIELD>
      <FIELD type="AdditionalFields" label="TP_11.01.02" source-type="AdditionalFields">
        <TAG><![CDATA[#NOVOREGISTO:CA:TP_11.01.02#]]></TAG>
        <VALUE><![CDATA[#NOVOREGISTO:CA:TP_11.01.02#]]></VALUE>
        <XPATH><![CDATA[/CARD/FIELDS/FIELD[NAME='TP_11.01.02']/VALUE]]></XPATH>
      </FIELD>
      <FIELD type="AdditionalFields" label="TP_11.01.03" source-type="AdditionalFields">
        <TAG><![CDATA[#NOVOREGISTO:CA:TP_11.01.03#]]></TAG>
        <VALUE><![CDATA[#NOVOREGISTO:CA:TP_11.01.03#]]></VALUE>
        <XPATH><![CDATA[/CARD/FIELDS/FIELD[NAME='TP_11.01.03']/VALUE]]></XPATH>
      </FIELD>
      <FIELD type="AdditionalFields" label="TP_11.01.08" source-type="AdditionalFields">
        <TAG><![CDATA[#NOVOREGISTO:CA:TP_11.01.08#]]></TAG>
        <VALUE><![CDATA[#NOVOREGISTO:CA:TP_11.01.08#]]></VALUE>
        <XPATH><![CDATA[/CARD/FIELDS/FIELD[NAME='TP_11.01.08']/VALUE]]></XPATH>
      </FIELD>
      <FIELD type="AdditionalFields" label="TP_11.01.09" source-type="AdditionalFields">
        <TAG><![CDATA[#NOVOREGISTO:CA:TP_11.01.09#]]></TAG>
        <VALUE><![CDATA[#NOVOREGISTO:CA:TP_11.01.09#]]></VALUE>
        <XPATH><![CDATA[/CARD/FIELDS/FIELD[NAME='TP_11.01.09']/VALUE]]></XPATH>
      </FIELD>
      <FIELD type="AdditionalFields" label="TP_11.01.13" source-type="AdditionalFields">
        <TAG><![CDATA[#NOVOREGISTO:CA:TP_11.01.13#]]></TAG>
        <VALUE><![CDATA[#NOVOREGISTO:CA:TP_11.01.13#]]></VALUE>
        <XPATH><![CDATA[/CARD/FIELDS/FIELD[NAME='TP_11.01.13']/VALUE]]></XPATH>
      </FIELD>
      <FIELD type="AdditionalFields" label="TP_11.01.19.02" source-type="AdditionalFields">
        <TAG><![CDATA[#NOVOREGISTO:CA:TP_11.01.19.02#]]></TAG>
        <VALUE><![CDATA[#NOVOREGISTO:CA:TP_11.01.19.02#]]></VALUE>
        <XPATH><![CDATA[/CARD/FIELDS/FIELD[NAME='TP_11.01.19.02']/VALUE]]></XPATH>
      </FIELD>
      <FIELD type="AdditionalFields" label="TP_11.01.20.01" source-type="AdditionalFields">
        <TAG><![CDATA[#NOVOREGISTO:CA:TP_11.01.20.01#]]></TAG>
        <VALUE><![CDATA[#NOVOREGISTO:CA:TP_11.01.20.01#]]></VALUE>
        <XPATH><![CDATA[/CARD/FIELDS/FIELD[NAME='TP_11.01.20.01']/VALUE]]></XPATH>
      </FIELD>
      <FIELD type="AdditionalFields" label="TP_11.01.20.02" source-type="AdditionalFields">
        <TAG><![CDATA[#NOVOREGISTO:CA:TP_11.01.20.02#]]></TAG>
        <VALUE><![CDATA[#NOVOREGISTO:CA:TP_11.01.20.02#]]></VALUE>
        <XPATH><![CDATA[/CARD/FIELDS/FIELD[NAME='TP_11.01.20.02']/VALUE]]></XPATH>
      </FIELD>
      <FIELD type="AdditionalFields" label="TP_11.01.21.04" source-type="AdditionalFields">
        <TAG><![CDATA[#NOVOREGISTO:CA:TP_11.01.21.04#]]></TAG>
        <VALUE><![CDATA[#NOVOREGISTO:CA:TP_11.01.21.04#]]></VALUE>
        <XPATH><![CDATA[/CARD/FIELDS/FIELD[NAME='TP_11.01.21.04']/VALUE]]></XPATH>
      </FIELD>
      <FIELD type="AdditionalFields" label="TP_11.02.22.02" source-type="AdditionalFields">
        <TAG><![CDATA[#NOVOREGISTO:CA:TP_11.02.22.02#]]></TAG>
        <VALUE><![CDATA[#NOVOREGISTO:CA:TP_11.02.22.02#]]></VALUE>
        <XPATH><![CDATA[/CARD/FIELDS/FIELD[NAME='TP_11.02.22.02']/VALUE]]></XPATH>
      </FIELD>
      <FIELD type="AdditionalFields" label="TP_11.05.03" source-type="AdditionalFields">
        <TAG><![CDATA[#NOVOREGISTO:CA:TP_11.05.03#]]></TAG>
        <VALUE><![CDATA[#NOVOREGISTO:CA:TP_11.05.03#]]></VALUE>
        <XPATH><![CDATA[/CARD/FIELDS/FIELD[NAME='TP_11.05.03']/VALUE]]></XPATH>
      </FIELD>
      <FIELD type="AdditionalFields" label="TP_11.05.07.03" source-type="AdditionalFields">
        <TAG><![CDATA[#NOVOREGISTO:CA:TP_11.05.07.03#]]></TAG>
        <VALUE><![CDATA[#NOVOREGISTO:CA:TP_11.05.07.03#]]></VALUE>
        <XPATH><![CDATA[/CARD/FIELDS/FIELD[NAME='TP_11.05.07.03']/VALUE]]></XPATH>
      </FIELD>
      <FIELD type="AdditionalFields" label="Ano_Sem_Tri_Ref" source-type="AdditionalFields">
        <TAG><![CDATA[#NOVOREGISTO:CA:Ano_Sem_Tri_Ref#]]></TAG>
        <VALUE><![CDATA[#NOVOREGISTO:CA:Ano_Sem_Tri_Ref#]]></VALUE>
        <XPATH><![CDATA[/CARD/FIELDS/FIELD[NAME='Ano_Sem_Tri_Ref']/VALUE]]></XPATH>
      </FIELD>
      <FIELD type="AdditionalFields" label="Dat/Ano" source-type="AdditionalFields">
        <TAG><![CDATA[#NOVOREGISTO:CA:Dat/Ano#]]></TAG>
        <VALUE><![CDATA[#NOVOREGISTO:CA:Dat/Ano#]]></VALUE>
        <XPATH><![CDATA[/CARD/FIELDS/FIELD[NAME='Dat/Ano']/VALUE]]></XPATH>
      </FIELD>
      <FIELD type="AdditionalFields" label="Ref." source-type="AdditionalFields">
        <TAG><![CDATA[#NOVOREGISTO:CA:Ref.#]]></TAG>
        <VALUE><![CDATA[#NOVOREGISTO:CA:Ref.#]]></VALUE>
        <XPATH><![CDATA[/CARD/FIELDS/FIELD[NAME='Ref.']/VALUE]]></XPATH>
      </FIELD>
      <FIELD type="AdditionalFields" label="UO/Dep" source-type="AdditionalFields">
        <TAG><![CDATA[#NOVOREGISTO:CA:UO/Dep#]]></TAG>
        <VALUE><![CDATA[#NOVOREGISTO:CA:UO/Dep#]]></VALUE>
        <XPATH><![CDATA[/CARD/FIELDS/FIELD[NAME='UO/Dep']/VALUE]]></XPATH>
      </FIELD>
      <FIELD type="AdditionalFields" label="Tp_06.01.02" source-type="AdditionalFields">
        <TAG><![CDATA[#NOVOREGISTO:CA:Tp_06.01.02#]]></TAG>
        <VALUE><![CDATA[#NOVOREGISTO:CA:Tp_06.01.02#]]></VALUE>
        <XPATH><![CDATA[/CARD/FIELDS/FIELD[NAME='Tp_06.01.02']/VALUE]]></XPATH>
      </FIELD>
      <FIELD type="AdditionalFields" label="Tp_04.01.02" source-type="AdditionalFields">
        <TAG><![CDATA[#NOVOREGISTO:CA:Tp_04.01.02#]]></TAG>
        <VALUE><![CDATA[#NOVOREGISTO:CA:Tp_04.01.02#]]></VALUE>
        <XPATH><![CDATA[/CARD/FIELDS/FIELD[NAME='Tp_04.01.02']/VALUE]]></XPATH>
      </FIELD>
      <FIELD type="AdditionalFields" label="TP_15.02.01" source-type="AdditionalFields">
        <TAG><![CDATA[#NOVOREGISTO:CA:TP_15.02.01#]]></TAG>
        <VALUE><![CDATA[#NOVOREGISTO:CA:TP_15.02.01#]]></VALUE>
        <XPATH><![CDATA[/CARD/FIELDS/FIELD[NAME='TP_15.02.01']/VALUE]]></XPATH>
      </FIELD>
      <FIELD type="AdditionalFields" label="TP_15.02.02" source-type="AdditionalFields">
        <TAG><![CDATA[#NOVOREGISTO:CA:TP_15.02.02#]]></TAG>
        <VALUE><![CDATA[#NOVOREGISTO:CA:TP_15.02.02#]]></VALUE>
        <XPATH><![CDATA[/CARD/FIELDS/FIELD[NAME='TP_15.02.02']/VALUE]]></XPATH>
      </FIELD>
      <FIELD type="AdditionalFields" label="Resp_Equip_DARF" source-type="AdditionalFields">
        <TAG><![CDATA[#NOVOREGISTO:CA:Resp_Equip_DARF#]]></TAG>
        <VALUE><![CDATA[#NOVOREGISTO:CA:Resp_Equip_DARF#]]></VALUE>
        <XPATH><![CDATA[/CARD/FIELDS/FIELD[NAME='Resp_Equip_DARF']/VALUE]]></XPATH>
      </FIELD>
      <FIELD type="AdditionalFields" label="Ent_Tipo" source-type="AdditionalFields">
        <TAG><![CDATA[#NOVOREGISTO:CA:Ent_Tipo#]]></TAG>
        <VALUE><![CDATA[#NOVOREGISTO:CA:Ent_Tipo#]]></VALUE>
        <XPATH><![CDATA[/CARD/FIELDS/FIELD[NAME='Ent_Tipo']/VALUE]]></XPATH>
      </FIELD>
      <FIELD type="AdditionalFields" label="Ent_NIF" source-type="AdditionalFields">
        <TAG><![CDATA[#NOVOREGISTO:CA:Ent_NIF#]]></TAG>
        <VALUE><![CDATA[#NOVOREGISTO:CA:Ent_NIF#]]></VALUE>
        <XPATH><![CDATA[/CARD/FIELDS/FIELD[NAME='Ent_NIF']/VALUE]]></XPATH>
      </FIELD>
      <FIELD type="AdditionalFields" label="Tecn_Resp_DARS" source-type="AdditionalFields">
        <TAG><![CDATA[#NOVOREGISTO:CA:Tecn_Resp_DARS#]]></TAG>
        <VALUE><![CDATA[#NOVOREGISTO:CA:Tecn_Resp_DARS#]]></VALUE>
        <XPATH><![CDATA[/CARD/FIELDS/FIELD[NAME='Tecn_Resp_DARS']/VALUE]]></XPATH>
      </FIELD>
      <FIELD type="AdditionalFields" label="Al_Sancao_Prev" source-type="AdditionalFields">
        <TAG><![CDATA[#NOVOREGISTO:CA:Al_Sancao_Prev#]]></TAG>
        <VALUE><![CDATA[#NOVOREGISTO:CA:Al_Sancao_Prev#]]></VALUE>
        <XPATH><![CDATA[/CARD/FIELDS/FIELD[NAME='Al_Sancao_Prev']/VALUE]]></XPATH>
      </FIELD>
      <FIELD type="AdditionalFields" label="Sal_Sancao_Prev" source-type="AdditionalFields">
        <TAG><![CDATA[#NOVOREGISTO:CA:Sal_Sancao_Prev#]]></TAG>
        <VALUE><![CDATA[#NOVOREGISTO:CA:Sal_Sancao_Prev#]]></VALUE>
        <XPATH><![CDATA[/CARD/FIELDS/FIELD[NAME='Sal_Sancao_Prev']/VALUE]]></XPATH>
      </FIELD>
      <FIELD type="AdditionalFields" label="Pessoa_Colectiv" source-type="AdditionalFields">
        <TAG><![CDATA[#NOVOREGISTO:CA:Pessoa_Colectiv#]]></TAG>
        <VALUE><![CDATA[#NOVOREGISTO:CA:Pessoa_Colectiv#]]></VALUE>
        <XPATH><![CDATA[/CARD/FIELDS/FIELD[NAME='Pessoa_Colectiv']/VALUE]]></XPATH>
      </FIELD>
      <FIELD type="AdditionalFields" label="Mandat_Arguido" source-type="AdditionalFields">
        <TAG><![CDATA[#NOVOREGISTO:CA:Mandat_Arguido#]]></TAG>
        <VALUE><![CDATA[#NOVOREGISTO:CA:Mandat_Arguido#]]></VALUE>
        <XPATH><![CDATA[/CARD/FIELDS/FIELD[NAME='Mandat_Arguido']/VALUE]]></XPATH>
      </FIELD>
      <FIELD type="AdditionalFields" label="Tecnicos_DCM" source-type="AdditionalFields">
        <TAG><![CDATA[#NOVOREGISTO:CA:Tecnicos_DCM#]]></TAG>
        <VALUE><![CDATA[#NOVOREGISTO:CA:Tecnicos_DCM#]]></VALUE>
        <XPATH><![CDATA[/CARD/FIELDS/FIELD[NAME='Tecnicos_DCM']/VALUE]]></XPATH>
      </FIELD>
      <FIELD type="AdditionalFields" label="N_Carta_CDI" source-type="AdditionalFields">
        <TAG><![CDATA[#NOVOREGISTO:CA:N_Carta_CDI#]]></TAG>
        <VALUE><![CDATA[#NOVOREGISTO:CA:N_Carta_CDI#]]></VALUE>
        <XPATH><![CDATA[/CARD/FIELDS/FIELD[NAME='N_Carta_CDI']/VALUE]]></XPATH>
      </FIELD>
      <FIELD type="AdditionalFields" label="Tipo_Represent" source-type="AdditionalFields">
        <TAG><![CDATA[#NOVOREGISTO:CA:Tipo_Represent#]]></TAG>
        <VALUE><![CDATA[#NOVOREGISTO:CA:Tipo_Represent#]]></VALUE>
        <XPATH><![CDATA[/CARD/FIELDS/FIELD[NAME='Tipo_Represent']/VALUE]]></XPATH>
      </FIELD>
      <FIELD type="AdditionalFields" label="Tecn_Resp_DDI" source-type="AdditionalFields">
        <TAG><![CDATA[#NOVOREGISTO:CA:Tecn_Resp_DDI#]]></TAG>
        <VALUE><![CDATA[#NOVOREGISTO:CA:Tecn_Resp_DDI#]]></VALUE>
        <XPATH><![CDATA[/CARD/FIELDS/FIELD[NAME='Tecn_Resp_DDI']/VALUE]]></XPATH>
      </FIELD>
      <FIELD type="AdditionalFields" label="Ent_PNome" source-type="AdditionalFields">
        <TAG><![CDATA[#NOVOREGISTO:CA:Ent_PNome#]]></TAG>
        <VALUE><![CDATA[#NOVOREGISTO:CA:Ent_PNome#]]></VALUE>
        <XPATH><![CDATA[/CARD/FIELDS/FIELD[NAME='Ent_PNome']/VALUE]]></XPATH>
      </FIELD>
      <FIELD type="AdditionalFields" label="Ent_PCod" source-type="AdditionalFields">
        <TAG><![CDATA[#NOVOREGISTO:CA:Ent_PCod#]]></TAG>
        <VALUE><![CDATA[#NOVOREGISTO:CA:Ent_PCod#]]></VALUE>
        <XPATH><![CDATA[/CARD/FIELDS/FIELD[NAME='Ent_PCod']/VALUE]]></XPATH>
      </FIELD>
      <FIELD type="AdditionalFields" label="Ent_PNif" source-type="AdditionalFields">
        <TAG><![CDATA[#NOVOREGISTO:CA:Ent_PNif#]]></TAG>
        <VALUE><![CDATA[#NOVOREGISTO:CA:Ent_PNif#]]></VALUE>
        <XPATH><![CDATA[/CARD/FIELDS/FIELD[NAME='Ent_PNif']/VALUE]]></XPATH>
      </FIELD>
      <FIELD type="AdditionalFields" label="Ent_PTipo" source-type="AdditionalFields">
        <TAG><![CDATA[#NOVOREGISTO:CA:Ent_PTipo#]]></TAG>
        <VALUE><![CDATA[#NOVOREGISTO:CA:Ent_PTipo#]]></VALUE>
        <XPATH><![CDATA[/CARD/FIELDS/FIELD[NAME='Ent_PTipo']/VALUE]]></XPATH>
      </FIELD>
      <FIELD type="AdditionalFields" label="Dat_Autorizacao" source-type="AdditionalFields">
        <TAG><![CDATA[#NOVOREGISTO:CA:Dat_Autorizacao#]]></TAG>
        <VALUE><![CDATA[#NOVOREGISTO:CA:Dat_Autorizacao#]]></VALUE>
        <XPATH><![CDATA[/CARD/FIELDS/FIELD[NAME='Dat_Autorizacao']/VALUE]]></XPATH>
      </FIELD>
      <FIELD type="AdditionalFields" label="Tempo_prsv" source-type="AdditionalFields">
        <TAG><![CDATA[#NOVOREGISTO:CA:Tempo_prsv#]]></TAG>
        <VALUE><![CDATA[#NOVOREGISTO:CA:Tempo_prsv#]]></VALUE>
        <XPATH><![CDATA[/CARD/FIELDS/FIELD[NAME='Tempo_prsv']/VALUE]]></XPATH>
      </FIELD>
      <FIELD type="AdditionalFields" label="Dt_Autorizacao" source-type="AdditionalFields">
        <TAG><![CDATA[#NOVOREGISTO:CA:Dt_Autorizacao#]]></TAG>
        <VALUE><![CDATA[#NOVOREGISTO:CA:Dt_Autorizacao#]]></VALUE>
        <XPATH><![CDATA[/CARD/FIELDS/FIELD[NAME='Dt_Autorizacao']/VALUE]]></XPATH>
      </FIELD>
      <FIELD type="AdditionalFields" label="Sem_efeito" source-type="AdditionalFields">
        <TAG><![CDATA[#NOVOREGISTO:CA:Sem_efeito#]]></TAG>
        <VALUE><![CDATA[#NOVOREGISTO:CA:Sem_efeito#]]></VALUE>
        <XPATH><![CDATA[/CARD/FIELDS/FIELD[NAME='Sem_efeito']/VALUE]]></XPATH>
      </FIELD>
      <FIELD type="AdditionalFields" label="TAG" source-type="AdditionalFields">
        <TAG><![CDATA[#NOVOREGISTO:CA:TAG#]]></TAG>
        <VALUE><![CDATA[#NOVOREGISTO:CA:TAG#]]></VALUE>
        <XPATH><![CDATA[/CARD/FIELDS/FIELD[NAME='TAG']/VALUE]]></XPATH>
      </FIELD>
      <FIELD type="AdditionalFields" label="TESTE" source-type="AdditionalFields">
        <TAG><![CDATA[#NOVOREGISTO:CA:TESTE#]]></TAG>
        <VALUE><![CDATA[#NOVOREGISTO:CA:TESTE#]]></VALUE>
        <XPATH><![CDATA[/CARD/FIELDS/FIELD[NAME='TESTE']/VALUE]]></XPATH>
      </FIELD>
      <FIELD type="AdditionalFields" label="Tipo_Conta" source-type="AdditionalFields">
        <TAG><![CDATA[#NOVOREGISTO:CA:Tipo_Conta#]]></TAG>
        <VALUE><![CDATA[#NOVOREGISTO:CA:Tipo_Conta#]]></VALUE>
        <XPATH><![CDATA[/CARD/FIELDS/FIELD[NAME='Tipo_Conta']/VALUE]]></XPATH>
      </FIELD>
      <FIELD type="AdditionalFields" label="Relevante" source-type="AdditionalFields">
        <TAG><![CDATA[#NOVOREGISTO:CA:Relevante#]]></TAG>
        <VALUE><![CDATA[#NOVOREGISTO:CA:Relevante#]]></VALUE>
        <XPATH><![CDATA[/CARD/FIELDS/FIELD[NAME='Relevante']/VALUE]]></XPATH>
      </FIELD>
      <FIELD type="AdditionalFields" label="Documento_Papel" source-type="AdditionalFields">
        <TAG><![CDATA[#NOVOREGISTO:CA:Documento_Papel#]]></TAG>
        <VALUE><![CDATA[#NOVOREGISTO:CA:Documento_Papel#]]></VALUE>
        <XPATH><![CDATA[/CARD/FIELDS/FIELD[NAME='Documento_Papel']/VALUE]]></XPATH>
      </FIELD>
      <FIELD type="AdditionalFields" label="Tipo_Acesso" source-type="AdditionalFields">
        <TAG><![CDATA[#NOVOREGISTO:CA:Tipo_Acesso#]]></TAG>
        <VALUE><![CDATA[#NOVOREGISTO:CA:Tipo_Acesso#]]></VALUE>
        <XPATH><![CDATA[/CARD/FIELDS/FIELD[NAME='Tipo_Acesso']/VALUE]]></XPATH>
      </FIELD>
      <FIELD type="AdditionalFields" label="Descricao_NRO" source-type="AdditionalFields">
        <TAG><![CDATA[#NOVOREGISTO:CA:Descricao_NRO#]]></TAG>
        <VALUE><![CDATA[#NOVOREGISTO:CA:Descricao_NRO#]]></VALUE>
        <XPATH><![CDATA[/CARD/FIELDS/FIELD[NAME='Descricao_NRO']/VALUE]]></XPATH>
      </FIELD>
      <FIELD type="AdditionalFields" label="Ano_Ref" source-type="AdditionalFields">
        <TAG><![CDATA[#NOVOREGISTO:CA:Ano_Ref#]]></TAG>
        <VALUE><![CDATA[#NOVOREGISTO:CA:Ano_Ref#]]></VALUE>
        <XPATH><![CDATA[/CARD/FIELDS/FIELD[NAME='Ano_Ref']/VALUE]]></XPATH>
      </FIELD>
      <FIELD type="AdditionalFields" label="Mes_Ref" source-type="AdditionalFields">
        <TAG><![CDATA[#NOVOREGISTO:CA:Mes_Ref#]]></TAG>
        <VALUE><![CDATA[#NOVOREGISTO:CA:Mes_Ref#]]></VALUE>
        <XPATH><![CDATA[/CARD/FIELDS/FIELD[NAME='Mes_Ref']/VALUE]]></XPATH>
      </FIELD>
      <FIELD type="AdditionalFields" label="Situacao" source-type="AdditionalFields">
        <TAG><![CDATA[#NOVOREGISTO:CA:Situacao#]]></TAG>
        <VALUE><![CDATA[#NOVOREGISTO:CA:Situacao#]]></VALUE>
        <XPATH><![CDATA[/CARD/FIELDS/FIELD[NAME='Situacao']/VALUE]]></XPATH>
      </FIELD>
    </NODE>
  </NODE>
  <!-- BEGIN: Distribution Template -->
  <NODE label="1ºRegisto da Distribuição" type="DistributionFirstCardTemplate" source-type="DistributionFirstCardTemplate" replaceValue="false">
    <FIELD label="Nº de Registo">
      <TAG><![CDATA[#PRIMEIROREGISTO:NUMERO#]]></TAG>
      <VALUE><![CDATA[Nº de Registo]]></VALUE>
      <XPATH/>
    </FIELD>
    <FIELD label="Código de barras do Nº de Registo" dtype="barcode" barcodetype="code39">
      <TAG><![CDATA[#PRIMEIR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/>
    </FIELD>
    <FIELD label="Assunto">
      <TAG><![CDATA[#PRIMEIROREGISTO:ASSUNTO#]]></TAG>
      <VALUE><![CDATA[Assunto]]></VALUE>
      <XPATH/>
    </FIELD>
    <FIELD label="Observações">
      <TAG><![CDATA[#PRIMEIROREGISTO:OBSERVACOES#]]></TAG>
      <VALUE><![CDATA[Observações]]></VALUE>
      <XPATH/>
    </FIELD>
    <FIELD label="Data" dtype="D">
      <TAG><![CDATA[#PRIMEIROREGISTO:DATA#]]></TAG>
      <VALUE><![CDATA[Data]]></VALUE>
      <XPATH/>
    </FIELD>
    <NODE label="Classificação" type="CardClassitication">
      <FIELD label="Descrição">
        <TAG><![CDATA[#PRIMEIROREGISTO:CLASSIFICACAO:1:DESCRICAO#]]></TAG>
        <VALUE><![CDATA[Descrição]]></VALUE>
        <XPATH/>
      </FIELD>
      <FIELD label="Código">
        <TAG><![CDATA[#PRIMEIROREGISTO:CLASSIFICACAO:1:CODIGO#]]></TAG>
        <VALUE><![CDATA[Código]]></VALUE>
        <XPATH/>
      </FIELD>
    </NODE>
    <NODE label="Processo" type="CardProcess">
      <FIELD label="Código">
        <TAG><![CDATA[#PRIMEIROREGISTO:PROCESSO:1:CODIGO#]]></TAG>
        <VALUE><![CDATA[Código]]></VALUE>
        <XPATH/>
      </FIELD>
      <FIELD label="Assunto">
        <TAG><![CDATA[#PRIMEIROREGISTO:PROCESSO:1:ASSUNTO#]]></TAG>
        <VALUE><![CDATA[Assunto]]></VALUE>
        <XPATH/>
      </FIELD>
    </NODE>
    <NODE label="Entidade" type="CardEntity">
      <FIELD label="Nome">
        <TAG><![CDATA[#PRIMEIROREGISTO:ENTIDADE:NOME#]]></TAG>
        <VALUE><![CDATA[Nome]]></VALUE>
        <XPATH><![CDATA[/CARD/ENTITIES/ENTITY[TYPE='P']/NAME]]></XPATH>
      </FIELD>
      <FIELD label="Organização">
        <TAG><![CDATA[#PRIMEIROREGISTO:ENTIDADE:ORGANIZAÇÃO#]]></TAG>
        <VALUE><![CDATA[Organização]]></VALUE>
        <XPATH><![CDATA[/CARD/ENTITIES/ENTITY[TYPE='P']/ORGANIZATION]]></XPATH>
      </FIELD>
      <FIELD label="Email">
        <TAG><![CDATA[#PRIMEIROREGISTO:ENTIDADE:EMAIL#]]></TAG>
        <VALUE><![CDATA[Email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Nome extenso" source-type="EntityFields">
        <TAG><![CDATA[#PRIMEIROREGISTO:ENTIDADE:Nome extenso#]]></TAG>
        <VALUE><![CDATA[#PRIMEIROREGISTO:ENTIDADE:Nome extenso#]]></VALUE>
        <XPATH><![CDATA[/CARD/ENTITIES/ENTITY[TYPE='P']/PROPERTIES/PROPERTY[NAME='Nome extens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Page" source-type="EntityFields">
        <TAG><![CDATA[#PRIMEIROREGISTO:ENTIDADE:HomePage#]]></TAG>
        <VALUE><![CDATA[#PRIMEIROREGISTO:ENTIDADE:HomePage#]]></VALUE>
        <XPATH><![CDATA[/CARD/ENTITIES/ENTITY[TYPE='P']/PROPERTIES/PROPERTY[NAME='Home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PRIMEIROREGISTO:DISTRIBUICAO:CODIGO#]]></TAG>
        <VALUE><![CDATA[Código]]></VALUE>
        <XPATH/>
      </FIELD>
      <FIELD label="Assunto">
        <TAG><![CDATA[#PRIMEIROREGISTO:DISTRIBUICAO:ASSUNTO#]]></TAG>
        <VALUE><![CDATA[Assunto]]></VALUE>
        <XPATH/>
      </FIELD>
    </NODE>
    <NODE label="Documento" type="CardDocument">
      <FIELD label="Referência">
        <TAG><![CDATA[#PRIMEIROREGISTO:DOCUMENTO:REFERENCIA#]]></TAG>
        <VALUE><![CDATA[Referência]]></VALUE>
        <XPATH/>
      </FIELD>
      <FIELD label="Tipo de Documento">
        <TAG><![CDATA[#PRIMEIROREGISTO:DOCUMENTO:TIPO#]]></TAG>
        <VALUE><![CDATA[Tipo de Documento]]></VALUE>
        <XPATH/>
      </FIELD>
      <FIELD label="Data na Origem" dtype="D">
        <TAG><![CDATA[#PRIMEIROREGISTO:DOCUMENTO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Nome_remetente" source-type="AdditionalFields">
        <TAG><![CDATA[#PRIMEIROREGISTO:CA:Nome_remetente#]]></TAG>
        <VALUE><![CDATA[#PRIMEIROREGISTO:CA:Nome_remetente#]]></VALUE>
        <XPATH><![CDATA[/CARD/FIELDS/FIELD[NAME='Nome_remetente']/VALUE]]></XPATH>
      </FIELD>
      <FIELD type="AdditionalFields" label="Destino_ISP" source-type="AdditionalFields">
        <TAG><![CDATA[#PRIMEIROREGISTO:CA:Destino_ISP#]]></TAG>
        <VALUE><![CDATA[#PRIMEIROREGISTO:CA:Destino_ISP#]]></VALUE>
        <XPATH><![CDATA[/CARD/FIELDS/FIELD[NAME='Destino_ISP']/VALUE]]></XPATH>
      </FIELD>
      <FIELD type="AdditionalFields" label="CC_ISP" source-type="AdditionalFields">
        <TAG><![CDATA[#PRIMEIROREGISTO:CA:CC_ISP#]]></TAG>
        <VALUE><![CDATA[#PRIMEIROREGISTO:CA:CC_ISP#]]></VALUE>
        <XPATH><![CDATA[/CARD/FIELDS/FIELD[NAME='CC_ISP']/VALUE]]></XPATH>
      </FIELD>
      <FIELD type="AdditionalFields" label="N_Serie" source-type="AdditionalFields">
        <TAG><![CDATA[#PRIMEIROREGISTO:CA:N_Serie#]]></TAG>
        <VALUE><![CDATA[#PRIMEIROREGISTO:CA:N_Serie#]]></VALUE>
        <XPATH><![CDATA[/CARD/FIELDS/FIELD[NAME='N_Serie']/VALUE]]></XPATH>
      </FIELD>
      <FIELD type="AdditionalFields" label="Pasta_arquivo" source-type="AdditionalFields">
        <TAG><![CDATA[#PRIMEIROREGISTO:CA:Pasta_arquivo#]]></TAG>
        <VALUE><![CDATA[#PRIMEIROREGISTO:CA:Pasta_arquivo#]]></VALUE>
        <XPATH><![CDATA[/CARD/FIELDS/FIELD[NAME='Pasta_arquivo']/VALUE]]></XPATH>
      </FIELD>
      <FIELD type="AdditionalFields" label="N_factura" source-type="AdditionalFields">
        <TAG><![CDATA[#PRIMEIROREGISTO:CA:N_factura#]]></TAG>
        <VALUE><![CDATA[#PRIMEIROREGISTO:CA:N_factura#]]></VALUE>
        <XPATH><![CDATA[/CARD/FIELDS/FIELD[NAME='N_factura']/VALUE]]></XPATH>
      </FIELD>
      <FIELD type="AdditionalFields" label="Data_emissao" source-type="AdditionalFields">
        <TAG><![CDATA[#PRIMEIROREGISTO:CA:Data_emissao#]]></TAG>
        <VALUE><![CDATA[#PRIMEIROREGISTO:CA:Data_emissao#]]></VALUE>
        <XPATH><![CDATA[/CARD/FIELDS/FIELD[NAME='Data_emissao']/VALUE]]></XPATH>
      </FIELD>
      <FIELD type="AdditionalFields" label="Nome_fornecedor" source-type="AdditionalFields">
        <TAG><![CDATA[#PRIMEIROREGISTO:CA:Nome_fornecedor#]]></TAG>
        <VALUE><![CDATA[#PRIMEIROREGISTO:CA:Nome_fornecedor#]]></VALUE>
        <XPATH><![CDATA[/CARD/FIELDS/FIELD[NAME='Nome_fornecedor']/VALUE]]></XPATH>
      </FIELD>
      <FIELD type="AdditionalFields" label="Valor_total" source-type="AdditionalFields">
        <TAG><![CDATA[#PRIMEIROREGISTO:CA:Valor_total#]]></TAG>
        <VALUE><![CDATA[#PRIMEIROREGISTO:CA:Valor_total#]]></VALUE>
        <XPATH><![CDATA[/CARD/FIELDS/FIELD[NAME='Valor_total']/VALUE]]></XPATH>
      </FIELD>
      <FIELD type="AdditionalFields" label="Entidade_destin" source-type="AdditionalFields">
        <TAG><![CDATA[#PRIMEIROREGISTO:CA:Entidade_destin#]]></TAG>
        <VALUE><![CDATA[#PRIMEIROREGISTO:CA:Entidade_destin#]]></VALUE>
        <XPATH><![CDATA[/CARD/FIELDS/FIELD[NAME='Entidade_destin']/VALUE]]></XPATH>
      </FIELD>
      <FIELD type="AdditionalFields" label="Origem_ISP" source-type="AdditionalFields">
        <TAG><![CDATA[#PRIMEIROREGISTO:CA:Origem_ISP#]]></TAG>
        <VALUE><![CDATA[#PRIMEIROREGISTO:CA:Origem_ISP#]]></VALUE>
        <XPATH><![CDATA[/CARD/FIELDS/FIELD[NAME='Origem_ISP']/VALUE]]></XPATH>
      </FIELD>
      <FIELD type="AdditionalFields" label="Tipo_prodservic" source-type="AdditionalFields">
        <TAG><![CDATA[#PRIMEIROREGISTO:CA:Tipo_prodservic#]]></TAG>
        <VALUE><![CDATA[#PRIMEIROREGISTO:CA:Tipo_prodservic#]]></VALUE>
        <XPATH><![CDATA[/CARD/FIELDS/FIELD[NAME='Tipo_prodservic']/VALUE]]></XPATH>
      </FIELD>
      <FIELD type="AdditionalFields" label="Nome_orgaocomun" source-type="AdditionalFields">
        <TAG><![CDATA[#PRIMEIROREGISTO:CA:Nome_orgaocomun#]]></TAG>
        <VALUE><![CDATA[#PRIMEIROREGISTO:CA:Nome_orgaocomun#]]></VALUE>
        <XPATH><![CDATA[/CARD/FIELDS/FIELD[NAME='Nome_orgaocomun']/VALUE]]></XPATH>
      </FIELD>
      <FIELD type="AdditionalFields" label="Tipo_Notinf" source-type="AdditionalFields">
        <TAG><![CDATA[#PRIMEIROREGISTO:CA:Tipo_Notinf#]]></TAG>
        <VALUE><![CDATA[#PRIMEIROREGISTO:CA:Tipo_Notinf#]]></VALUE>
        <XPATH><![CDATA[/CARD/FIELDS/FIELD[NAME='Tipo_Notinf']/VALUE]]></XPATH>
      </FIELD>
      <FIELD type="AdditionalFields" label="Data_conf" source-type="AdditionalFields">
        <TAG><![CDATA[#PRIMEIROREGISTO:CA:Data_conf#]]></TAG>
        <VALUE><![CDATA[#PRIMEIROREGISTO:CA:Data_conf#]]></VALUE>
        <XPATH><![CDATA[/CARD/FIELDS/FIELD[NAME='Data_conf']/VALUE]]></XPATH>
      </FIELD>
      <FIELD type="AdditionalFields" label="Local_conf" source-type="AdditionalFields">
        <TAG><![CDATA[#PRIMEIROREGISTO:CA:Local_conf#]]></TAG>
        <VALUE><![CDATA[#PRIMEIROREGISTO:CA:Local_conf#]]></VALUE>
        <XPATH><![CDATA[/CARD/FIELDS/FIELD[NAME='Local_conf']/VALUE]]></XPATH>
      </FIELD>
      <FIELD type="AdditionalFields" label="Tipo_evento" source-type="AdditionalFields">
        <TAG><![CDATA[#PRIMEIROREGISTO:CA:Tipo_evento#]]></TAG>
        <VALUE><![CDATA[#PRIMEIROREGISTO:CA:Tipo_evento#]]></VALUE>
        <XPATH><![CDATA[/CARD/FIELDS/FIELD[NAME='Tipo_evento']/VALUE]]></XPATH>
      </FIELD>
      <FIELD type="AdditionalFields" label="Local_evento" source-type="AdditionalFields">
        <TAG><![CDATA[#PRIMEIROREGISTO:CA:Local_evento#]]></TAG>
        <VALUE><![CDATA[#PRIMEIROREGISTO:CA:Local_evento#]]></VALUE>
        <XPATH><![CDATA[/CARD/FIELDS/FIELD[NAME='Local_evento']/VALUE]]></XPATH>
      </FIELD>
      <FIELD type="AdditionalFields" label="Data_aberevento" source-type="AdditionalFields">
        <TAG><![CDATA[#PRIMEIROREGISTO:CA:Data_aberevento#]]></TAG>
        <VALUE><![CDATA[#PRIMEIROREGISTO:CA:Data_aberevento#]]></VALUE>
        <XPATH><![CDATA[/CARD/FIELDS/FIELD[NAME='Data_aberevento']/VALUE]]></XPATH>
      </FIELD>
      <FIELD type="AdditionalFields" label="Data_fimevento" source-type="AdditionalFields">
        <TAG><![CDATA[#PRIMEIROREGISTO:CA:Data_fimevento#]]></TAG>
        <VALUE><![CDATA[#PRIMEIROREGISTO:CA:Data_fimevento#]]></VALUE>
        <XPATH><![CDATA[/CARD/FIELDS/FIELD[NAME='Data_fimevento']/VALUE]]></XPATH>
      </FIELD>
      <FIELD type="AdditionalFields" label="tipo_fluxo" source-type="AdditionalFields">
        <TAG><![CDATA[#PRIMEIROREGISTO:CA:tipo_fluxo#]]></TAG>
        <VALUE><![CDATA[#PRIMEIROREGISTO:CA:tipo_fluxo#]]></VALUE>
        <XPATH><![CDATA[/CARD/FIELDS/FIELD[NAME='tipo_fluxo']/VALUE]]></XPATH>
      </FIELD>
      <FIELD type="AdditionalFields" label="Referencia_ISP" source-type="AdditionalFields">
        <TAG><![CDATA[#PRIMEIROREGISTO:CA:Referencia_ISP#]]></TAG>
        <VALUE><![CDATA[#PRIMEIROREGISTO:CA:Referencia_ISP#]]></VALUE>
        <XPATH><![CDATA[/CARD/FIELDS/FIELD[NAME='Referencia_ISP']/VALUE]]></XPATH>
      </FIELD>
      <FIELD type="AdditionalFields" label="PID" source-type="AdditionalFields">
        <TAG><![CDATA[#PRIMEIROREGISTO:CA:PID#]]></TAG>
        <VALUE><![CDATA[#PRIMEIROREGISTO:CA:PID#]]></VALUE>
        <XPATH><![CDATA[/CARD/FIELDS/FIELD[NAME='PID']/VALUE]]></XPATH>
      </FIELD>
      <FIELD type="AdditionalFields" label="Tipo_documento" source-type="AdditionalFields">
        <TAG><![CDATA[#PRIMEIROREGISTO:CA:Tipo_documento#]]></TAG>
        <VALUE><![CDATA[#PRIMEIROREGISTO:CA:Tipo_documento#]]></VALUE>
        <XPATH><![CDATA[/CARD/FIELDS/FIELD[NAME='Tipo_documento']/VALUE]]></XPATH>
      </FIELD>
      <FIELD type="AdditionalFields" label="DIGITALIZ_POR" source-type="AdditionalFields">
        <TAG><![CDATA[#PRIMEIROREGISTO:CA:DIGITALIZ_POR#]]></TAG>
        <VALUE><![CDATA[#PRIMEIROREGISTO:CA:DIGITALIZ_POR#]]></VALUE>
        <XPATH><![CDATA[/CARD/FIELDS/FIELD[NAME='DIGITALIZ_POR']/VALUE]]></XPATH>
      </FIELD>
      <FIELD type="AdditionalFields" label="VALIDADO_POR" source-type="AdditionalFields">
        <TAG><![CDATA[#PRIMEIROREGISTO:CA:VALIDADO_POR#]]></TAG>
        <VALUE><![CDATA[#PRIMEIROREGISTO:CA:VALIDADO_POR#]]></VALUE>
        <XPATH><![CDATA[/CARD/FIELDS/FIELD[NAME='VALIDADO_POR']/VALUE]]></XPATH>
      </FIELD>
      <FIELD type="AdditionalFields" label="DATA_DIGITALIZ" source-type="AdditionalFields">
        <TAG><![CDATA[#PRIMEIROREGISTO:CA:DATA_DIGITALIZ#]]></TAG>
        <VALUE><![CDATA[#PRIMEIROREGISTO:CA:DATA_DIGITALIZ#]]></VALUE>
        <XPATH><![CDATA[/CARD/FIELDS/FIELD[NAME='DATA_DIGITALIZ']/VALUE]]></XPATH>
      </FIELD>
      <FIELD type="AdditionalFields" label="DATA_VALIDACAO" source-type="AdditionalFields">
        <TAG><![CDATA[#PRIMEIROREGISTO:CA:DATA_VALIDACAO#]]></TAG>
        <VALUE><![CDATA[#PRIMEIROREGISTO:CA:DATA_VALIDACAO#]]></VALUE>
        <XPATH><![CDATA[/CARD/FIELDS/FIELD[NAME='DATA_VALIDACAO']/VALUE]]></XPATH>
      </FIELD>
      <FIELD type="AdditionalFields" label="Documento_DCC" source-type="AdditionalFields">
        <TAG><![CDATA[#PRIMEIROREGISTO:CA:Documento_DCC#]]></TAG>
        <VALUE><![CDATA[#PRIMEIROREGISTO:CA:Documento_DCC#]]></VALUE>
        <XPATH><![CDATA[/CARD/FIELDS/FIELD[NAME='Documento_DCC']/VALUE]]></XPATH>
      </FIELD>
      <FIELD type="AdditionalFields" label="Ent_Processos" source-type="AdditionalFields">
        <TAG><![CDATA[#PRIMEIROREGISTO:CA:Ent_Processos#]]></TAG>
        <VALUE><![CDATA[#PRIMEIROREGISTO:CA:Ent_Processos#]]></VALUE>
        <XPATH><![CDATA[/CARD/FIELDS/FIELD[NAME='Ent_Processos']/VALUE]]></XPATH>
      </FIELD>
      <FIELD type="AdditionalFields" label="Nome_entidade" source-type="AdditionalFields">
        <TAG><![CDATA[#PRIMEIROREGISTO:CA:Nome_entidade#]]></TAG>
        <VALUE><![CDATA[#PRIMEIROREGISTO:CA:Nome_entidade#]]></VALUE>
        <XPATH><![CDATA[/CARD/FIELDS/FIELD[NAME='Nome_entidade']/VALUE]]></XPATH>
      </FIELD>
      <FIELD type="AdditionalFields" label="Data_pedido" source-type="AdditionalFields">
        <TAG><![CDATA[#PRIMEIROREGISTO:CA:Data_pedido#]]></TAG>
        <VALUE><![CDATA[#PRIMEIROREGISTO:CA:Data_pedido#]]></VALUE>
        <XPATH><![CDATA[/CARD/FIELDS/FIELD[NAME='Data_pedido']/VALUE]]></XPATH>
      </FIELD>
      <FIELD type="AdditionalFields" label="Tipo_distrib" source-type="AdditionalFields">
        <TAG><![CDATA[#PRIMEIROREGISTO:CA:Tipo_distrib#]]></TAG>
        <VALUE><![CDATA[#PRIMEIROREGISTO:CA:Tipo_distrib#]]></VALUE>
        <XPATH><![CDATA[/CARD/FIELDS/FIELD[NAME='Tipo_distrib']/VALUE]]></XPATH>
      </FIELD>
      <FIELD type="AdditionalFields" label="Tipo_destinatar" source-type="AdditionalFields">
        <TAG><![CDATA[#PRIMEIROREGISTO:CA:Tipo_destinatar#]]></TAG>
        <VALUE><![CDATA[#PRIMEIROREGISTO:CA:Tipo_destinatar#]]></VALUE>
        <XPATH><![CDATA[/CARD/FIELDS/FIELD[NAME='Tipo_destinatar']/VALUE]]></XPATH>
      </FIELD>
      <FIELD type="AdditionalFields" label="N_doc_distrib" source-type="AdditionalFields">
        <TAG><![CDATA[#PRIMEIROREGISTO:CA:N_doc_distrib#]]></TAG>
        <VALUE><![CDATA[#PRIMEIROREGISTO:CA:N_doc_distrib#]]></VALUE>
        <XPATH><![CDATA[/CARD/FIELDS/FIELD[NAME='N_doc_distrib']/VALUE]]></XPATH>
      </FIELD>
      <FIELD type="AdditionalFields" label="Data_distrib" source-type="AdditionalFields">
        <TAG><![CDATA[#PRIMEIROREGISTO:CA:Data_distrib#]]></TAG>
        <VALUE><![CDATA[#PRIMEIROREGISTO:CA:Data_distrib#]]></VALUE>
        <XPATH><![CDATA[/CARD/FIELDS/FIELD[NAME='Data_distrib']/VALUE]]></XPATH>
      </FIELD>
      <FIELD type="AdditionalFields" label="Morada_remetent" source-type="AdditionalFields">
        <TAG><![CDATA[#PRIMEIROREGISTO:CA:Morada_remetent#]]></TAG>
        <VALUE><![CDATA[#PRIMEIROREGISTO:CA:Morada_remetent#]]></VALUE>
        <XPATH><![CDATA[/CARD/FIELDS/FIELD[NAME='Morada_remetent']/VALUE]]></XPATH>
      </FIELD>
      <FIELD type="AdditionalFields" label="Codigo_Postal_3" source-type="AdditionalFields">
        <TAG><![CDATA[#PRIMEIROREGISTO:CA:Codigo_Postal_3#]]></TAG>
        <VALUE><![CDATA[#PRIMEIROREGISTO:CA:Codigo_Postal_3#]]></VALUE>
        <XPATH><![CDATA[/CARD/FIELDS/FIELD[NAME='Codigo_Postal_3']/VALUE]]></XPATH>
      </FIELD>
      <FIELD type="AdditionalFields" label="Codigo_Postal_4" source-type="AdditionalFields">
        <TAG><![CDATA[#PRIMEIROREGISTO:CA:Codigo_Postal_4#]]></TAG>
        <VALUE><![CDATA[#PRIMEIROREGISTO:CA:Codigo_Postal_4#]]></VALUE>
        <XPATH><![CDATA[/CARD/FIELDS/FIELD[NAME='Codigo_Postal_4']/VALUE]]></XPATH>
      </FIELD>
      <FIELD type="AdditionalFields" label="Localidade" source-type="AdditionalFields">
        <TAG><![CDATA[#PRIMEIROREGISTO:CA:Localidade#]]></TAG>
        <VALUE><![CDATA[#PRIMEIROREGISTO:CA:Localidade#]]></VALUE>
        <XPATH><![CDATA[/CARD/FIELDS/FIELD[NAME='Localidade']/VALUE]]></XPATH>
      </FIELD>
      <FIELD type="AdditionalFields" label="Nom_Entidade" source-type="AdditionalFields">
        <TAG><![CDATA[#PRIMEIROREGISTO:CA:Nom_Entidade#]]></TAG>
        <VALUE><![CDATA[#PRIMEIROREGISTO:CA:Nom_Entidade#]]></VALUE>
        <XPATH><![CDATA[/CARD/FIELDS/FIELD[NAME='Nom_Entidade']/VALUE]]></XPATH>
      </FIELD>
      <FIELD type="AdditionalFields" label="Ano_rec" source-type="AdditionalFields">
        <TAG><![CDATA[#PRIMEIROREGISTO:CA:Ano_rec#]]></TAG>
        <VALUE><![CDATA[#PRIMEIROREGISTO:CA:Ano_rec#]]></VALUE>
        <XPATH><![CDATA[/CARD/FIELDS/FIELD[NAME='Ano_rec']/VALUE]]></XPATH>
      </FIELD>
      <FIELD type="AdditionalFields" label="Area" source-type="AdditionalFields">
        <TAG><![CDATA[#PRIMEIROREGISTO:CA:Area#]]></TAG>
        <VALUE><![CDATA[#PRIMEIROREGISTO:CA:Area#]]></VALUE>
        <XPATH><![CDATA[/CARD/FIELDS/FIELD[NAME='Area']/VALUE]]></XPATH>
      </FIELD>
      <FIELD type="AdditionalFields" label="Assunto_DCM" source-type="AdditionalFields">
        <TAG><![CDATA[#PRIMEIROREGISTO:CA:Assunto_DCM#]]></TAG>
        <VALUE><![CDATA[#PRIMEIROREGISTO:CA:Assunto_DCM#]]></VALUE>
        <XPATH><![CDATA[/CARD/FIELDS/FIELD[NAME='Assunto_DCM']/VALUE]]></XPATH>
      </FIELD>
      <FIELD type="AdditionalFields" label="Autor" source-type="AdditionalFields">
        <TAG><![CDATA[#PRIMEIROREGISTO:CA:Autor#]]></TAG>
        <VALUE><![CDATA[#PRIMEIROREGISTO:CA:Autor#]]></VALUE>
        <XPATH><![CDATA[/CARD/FIELDS/FIELD[NAME='Autor']/VALUE]]></XPATH>
      </FIELD>
      <FIELD type="AdditionalFields" label="Colaborador" source-type="AdditionalFields">
        <TAG><![CDATA[#PRIMEIROREGISTO:CA:Colaborador#]]></TAG>
        <VALUE><![CDATA[#PRIMEIROREGISTO:CA:Colaborador#]]></VALUE>
        <XPATH><![CDATA[/CARD/FIELDS/FIELD[NAME='Colaborador']/VALUE]]></XPATH>
      </FIELD>
      <FIELD type="AdditionalFields" label="UO" source-type="AdditionalFields">
        <TAG><![CDATA[#PRIMEIROREGISTO:CA:UO#]]></TAG>
        <VALUE><![CDATA[#PRIMEIROREGISTO:CA:UO#]]></VALUE>
        <XPATH><![CDATA[/CARD/FIELDS/FIELD[NAME='UO']/VALUE]]></XPATH>
      </FIELD>
      <FIELD type="AdditionalFields" label="Ativ_Ramo" source-type="AdditionalFields">
        <TAG><![CDATA[#PRIMEIROREGISTO:CA:Ativ_Ramo#]]></TAG>
        <VALUE><![CDATA[#PRIMEIROREGISTO:CA:Ativ_Ramo#]]></VALUE>
        <XPATH><![CDATA[/CARD/FIELDS/FIELD[NAME='Ativ_Ramo']/VALUE]]></XPATH>
      </FIELD>
      <FIELD type="AdditionalFields" label="Coordenador" source-type="AdditionalFields">
        <TAG><![CDATA[#PRIMEIROREGISTO:CA:Coordenador#]]></TAG>
        <VALUE><![CDATA[#PRIMEIROREGISTO:CA:Coordenador#]]></VALUE>
        <XPATH><![CDATA[/CARD/FIELDS/FIELD[NAME='Coordenador']/VALUE]]></XPATH>
      </FIELD>
      <FIELD type="AdditionalFields" label="Coordenador_G" source-type="AdditionalFields">
        <TAG><![CDATA[#PRIMEIROREGISTO:CA:Coordenador_G#]]></TAG>
        <VALUE><![CDATA[#PRIMEIROREGISTO:CA:Coordenador_G#]]></VALUE>
        <XPATH><![CDATA[/CARD/FIELDS/FIELD[NAME='Coordenador_G']/VALUE]]></XPATH>
      </FIELD>
      <FIELD type="AdditionalFields" label="Data_Reuniao" source-type="AdditionalFields">
        <TAG><![CDATA[#PRIMEIROREGISTO:CA:Data_Reuniao#]]></TAG>
        <VALUE><![CDATA[#PRIMEIROREGISTO:CA:Data_Reuniao#]]></VALUE>
        <XPATH><![CDATA[/CARD/FIELDS/FIELD[NAME='Data_Reuniao']/VALUE]]></XPATH>
      </FIELD>
      <FIELD type="AdditionalFields" label="Dec_Fav_Rec" source-type="AdditionalFields">
        <TAG><![CDATA[#PRIMEIROREGISTO:CA:Dec_Fav_Rec#]]></TAG>
        <VALUE><![CDATA[#PRIMEIROREGISTO:CA:Dec_Fav_Rec#]]></VALUE>
        <XPATH><![CDATA[/CARD/FIELDS/FIELD[NAME='Dec_Fav_Rec']/VALUE]]></XPATH>
      </FIELD>
      <FIELD type="AdditionalFields" label="Desig_Public" source-type="AdditionalFields">
        <TAG><![CDATA[#PRIMEIROREGISTO:CA:Desig_Public#]]></TAG>
        <VALUE><![CDATA[#PRIMEIROREGISTO:CA:Desig_Public#]]></VALUE>
        <XPATH><![CDATA[/CARD/FIELDS/FIELD[NAME='Desig_Public']/VALUE]]></XPATH>
      </FIELD>
      <FIELD type="AdditionalFields" label="Destino" source-type="AdditionalFields">
        <TAG><![CDATA[#PRIMEIROREGISTO:CA:Destino#]]></TAG>
        <VALUE><![CDATA[#PRIMEIROREGISTO:CA:Destino#]]></VALUE>
        <XPATH><![CDATA[/CARD/FIELDS/FIELD[NAME='Destino']/VALUE]]></XPATH>
      </FIELD>
      <FIELD type="AdditionalFields" label="Distribuicao" source-type="AdditionalFields">
        <TAG><![CDATA[#PRIMEIROREGISTO:CA:Distribuicao#]]></TAG>
        <VALUE><![CDATA[#PRIMEIROREGISTO:CA:Distribuicao#]]></VALUE>
        <XPATH><![CDATA[/CARD/FIELDS/FIELD[NAME='Distribuicao']/VALUE]]></XPATH>
      </FIELD>
      <FIELD type="AdditionalFields" label="Dt_env_resp" source-type="AdditionalFields">
        <TAG><![CDATA[#PRIMEIROREGISTO:CA:Dt_env_resp#]]></TAG>
        <VALUE><![CDATA[#PRIMEIROREGISTO:CA:Dt_env_resp#]]></VALUE>
        <XPATH><![CDATA[/CARD/FIELDS/FIELD[NAME='Dt_env_resp']/VALUE]]></XPATH>
      </FIELD>
      <FIELD type="AdditionalFields" label="Dt_lim_resp" source-type="AdditionalFields">
        <TAG><![CDATA[#PRIMEIROREGISTO:CA:Dt_lim_resp#]]></TAG>
        <VALUE><![CDATA[#PRIMEIROREGISTO:CA:Dt_lim_resp#]]></VALUE>
        <XPATH><![CDATA[/CARD/FIELDS/FIELD[NAME='Dt_lim_resp']/VALUE]]></XPATH>
      </FIELD>
      <FIELD type="AdditionalFields" label="Dt_v_final" source-type="AdditionalFields">
        <TAG><![CDATA[#PRIMEIROREGISTO:CA:Dt_v_final#]]></TAG>
        <VALUE><![CDATA[#PRIMEIROREGISTO:CA:Dt_v_final#]]></VALUE>
        <XPATH><![CDATA[/CARD/FIELDS/FIELD[NAME='Dt_v_final']/VALUE]]></XPATH>
      </FIELD>
      <FIELD type="AdditionalFields" label="Ent_Visada" source-type="AdditionalFields">
        <TAG><![CDATA[#PRIMEIROREGISTO:CA:Ent_Visada#]]></TAG>
        <VALUE><![CDATA[#PRIMEIROREGISTO:CA:Ent_Visada#]]></VALUE>
        <XPATH><![CDATA[/CARD/FIELDS/FIELD[NAME='Ent_Visada']/VALUE]]></XPATH>
      </FIELD>
      <FIELD type="AdditionalFields" label="Env_Proced" source-type="AdditionalFields">
        <TAG><![CDATA[#PRIMEIROREGISTO:CA:Env_Proced#]]></TAG>
        <VALUE><![CDATA[#PRIMEIROREGISTO:CA:Env_Proced#]]></VALUE>
        <XPATH><![CDATA[/CARD/FIELDS/FIELD[NAME='Env_Proced']/VALUE]]></XPATH>
      </FIELD>
      <FIELD type="AdditionalFields" label="Form_Tratam" source-type="AdditionalFields">
        <TAG><![CDATA[#PRIMEIROREGISTO:CA:Form_Tratam#]]></TAG>
        <VALUE><![CDATA[#PRIMEIROREGISTO:CA:Form_Tratam#]]></VALUE>
        <XPATH><![CDATA[/CARD/FIELDS/FIELD[NAME='Form_Tratam']/VALUE]]></XPATH>
      </FIELD>
      <FIELD type="AdditionalFields" label="Local" source-type="AdditionalFields">
        <TAG><![CDATA[#PRIMEIROREGISTO:CA:Local#]]></TAG>
        <VALUE><![CDATA[#PRIMEIROREGISTO:CA:Local#]]></VALUE>
        <XPATH><![CDATA[/CARD/FIELDS/FIELD[NAME='Local']/VALUE]]></XPATH>
      </FIELD>
      <FIELD type="AdditionalFields" label="N_Casos" source-type="AdditionalFields">
        <TAG><![CDATA[#PRIMEIROREGISTO:CA:N_Casos#]]></TAG>
        <VALUE><![CDATA[#PRIMEIROREGISTO:CA:N_Casos#]]></VALUE>
        <XPATH><![CDATA[/CARD/FIELDS/FIELD[NAME='N_Casos']/VALUE]]></XPATH>
      </FIELD>
      <FIELD type="AdditionalFields" label="N_Circular" source-type="AdditionalFields">
        <TAG><![CDATA[#PRIMEIROREGISTO:CA:N_Circular#]]></TAG>
        <VALUE><![CDATA[#PRIMEIROREGISTO:CA:N_Circular#]]></VALUE>
        <XPATH><![CDATA[/CARD/FIELDS/FIELD[NAME='N_Circular']/VALUE]]></XPATH>
      </FIELD>
      <FIELD type="AdditionalFields" label="N_Con_Pub" source-type="AdditionalFields">
        <TAG><![CDATA[#PRIMEIROREGISTO:CA:N_Con_Pub#]]></TAG>
        <VALUE><![CDATA[#PRIMEIROREGISTO:CA:N_Con_Pub#]]></VALUE>
        <XPATH><![CDATA[/CARD/FIELDS/FIELD[NAME='N_Con_Pub']/VALUE]]></XPATH>
      </FIELD>
      <FIELD type="AdditionalFields" label="N_N_Regulam" source-type="AdditionalFields">
        <TAG><![CDATA[#PRIMEIROREGISTO:CA:N_N_Regulam#]]></TAG>
        <VALUE><![CDATA[#PRIMEIROREGISTO:CA:N_N_Regulam#]]></VALUE>
        <XPATH><![CDATA[/CARD/FIELDS/FIELD[NAME='N_N_Regulam']/VALUE]]></XPATH>
      </FIELD>
      <FIELD type="AdditionalFields" label="Nc_Rv_Procd" source-type="AdditionalFields">
        <TAG><![CDATA[#PRIMEIROREGISTO:CA:Nc_Rv_Procd#]]></TAG>
        <VALUE><![CDATA[#PRIMEIROREGISTO:CA:Nc_Rv_Procd#]]></VALUE>
        <XPATH><![CDATA[/CARD/FIELDS/FIELD[NAME='Nc_Rv_Procd']/VALUE]]></XPATH>
      </FIELD>
      <FIELD type="AdditionalFields" label="Num_P_Leg" source-type="AdditionalFields">
        <TAG><![CDATA[#PRIMEIROREGISTO:CA:Num_P_Leg#]]></TAG>
        <VALUE><![CDATA[#PRIMEIROREGISTO:CA:Num_P_Leg#]]></VALUE>
        <XPATH><![CDATA[/CARD/FIELDS/FIELD[NAME='Num_P_Leg']/VALUE]]></XPATH>
      </FIELD>
      <FIELD type="AdditionalFields" label="Num_Processo" source-type="AdditionalFields">
        <TAG><![CDATA[#PRIMEIROREGISTO:CA:Num_Processo#]]></TAG>
        <VALUE><![CDATA[#PRIMEIROREGISTO:CA:Num_Processo#]]></VALUE>
        <XPATH><![CDATA[/CARD/FIELDS/FIELD[NAME='Num_Processo']/VALUE]]></XPATH>
      </FIELD>
      <FIELD type="AdditionalFields" label="Num_Ref_Viag" source-type="AdditionalFields">
        <TAG><![CDATA[#PRIMEIROREGISTO:CA:Num_Ref_Viag#]]></TAG>
        <VALUE><![CDATA[#PRIMEIROREGISTO:CA:Num_Ref_Viag#]]></VALUE>
        <XPATH><![CDATA[/CARD/FIELDS/FIELD[NAME='Num_Ref_Viag']/VALUE]]></XPATH>
      </FIELD>
      <FIELD type="AdditionalFields" label="Ord_Jur_C" source-type="AdditionalFields">
        <TAG><![CDATA[#PRIMEIROREGISTO:CA:Ord_Jur_C#]]></TAG>
        <VALUE><![CDATA[#PRIMEIROREGISTO:CA:Ord_Jur_C#]]></VALUE>
        <XPATH><![CDATA[/CARD/FIELDS/FIELD[NAME='Ord_Jur_C']/VALUE]]></XPATH>
      </FIELD>
      <FIELD type="AdditionalFields" label="Orig_Extern" source-type="AdditionalFields">
        <TAG><![CDATA[#PRIMEIROREGISTO:CA:Orig_Extern#]]></TAG>
        <VALUE><![CDATA[#PRIMEIROREGISTO:CA:Orig_Extern#]]></VALUE>
        <XPATH><![CDATA[/CARD/FIELDS/FIELD[NAME='Orig_Extern']/VALUE]]></XPATH>
      </FIELD>
      <FIELD type="AdditionalFields" label="Origem" source-type="AdditionalFields">
        <TAG><![CDATA[#PRIMEIROREGISTO:CA:Origem#]]></TAG>
        <VALUE><![CDATA[#PRIMEIROREGISTO:CA:Origem#]]></VALUE>
        <XPATH><![CDATA[/CARD/FIELDS/FIELD[NAME='Origem']/VALUE]]></XPATH>
      </FIELD>
      <FIELD type="AdditionalFields" label="Origem_Int" source-type="AdditionalFields">
        <TAG><![CDATA[#PRIMEIROREGISTO:CA:Origem_Int#]]></TAG>
        <VALUE><![CDATA[#PRIMEIROREGISTO:CA:Origem_Int#]]></VALUE>
        <XPATH><![CDATA[/CARD/FIELDS/FIELD[NAME='Origem_Int']/VALUE]]></XPATH>
      </FIELD>
      <FIELD type="AdditionalFields" label="Partes" source-type="AdditionalFields">
        <TAG><![CDATA[#PRIMEIROREGISTO:CA:Partes#]]></TAG>
        <VALUE><![CDATA[#PRIMEIROREGISTO:CA:Partes#]]></VALUE>
        <XPATH><![CDATA[/CARD/FIELDS/FIELD[NAME='Partes']/VALUE]]></XPATH>
      </FIELD>
      <FIELD type="AdditionalFields" label="Ponto_Sit" source-type="AdditionalFields">
        <TAG><![CDATA[#PRIMEIROREGISTO:CA:Ponto_Sit#]]></TAG>
        <VALUE><![CDATA[#PRIMEIROREGISTO:CA:Ponto_Sit#]]></VALUE>
        <XPATH><![CDATA[/CARD/FIELDS/FIELD[NAME='Ponto_Sit']/VALUE]]></XPATH>
      </FIELD>
      <FIELD type="AdditionalFields" label="Prioridade" source-type="AdditionalFields">
        <TAG><![CDATA[#PRIMEIROREGISTO:CA:Prioridade#]]></TAG>
        <VALUE><![CDATA[#PRIMEIROREGISTO:CA:Prioridade#]]></VALUE>
        <XPATH><![CDATA[/CARD/FIELDS/FIELD[NAME='Prioridade']/VALUE]]></XPATH>
      </FIELD>
      <FIELD type="AdditionalFields" label="Proc_Compl" source-type="AdditionalFields">
        <TAG><![CDATA[#PRIMEIROREGISTO:CA:Proc_Compl#]]></TAG>
        <VALUE><![CDATA[#PRIMEIROREGISTO:CA:Proc_Compl#]]></VALUE>
        <XPATH><![CDATA[/CARD/FIELDS/FIELD[NAME='Proc_Compl']/VALUE]]></XPATH>
      </FIELD>
      <FIELD type="AdditionalFields" label="Ramo" source-type="AdditionalFields">
        <TAG><![CDATA[#PRIMEIROREGISTO:CA:Ramo#]]></TAG>
        <VALUE><![CDATA[#PRIMEIROREGISTO:CA:Ramo#]]></VALUE>
        <XPATH><![CDATA[/CARD/FIELDS/FIELD[NAME='Ramo']/VALUE]]></XPATH>
      </FIELD>
      <FIELD type="AdditionalFields" label="Ref_Carta" source-type="AdditionalFields">
        <TAG><![CDATA[#PRIMEIROREGISTO:CA:Ref_Carta#]]></TAG>
        <VALUE><![CDATA[#PRIMEIROREGISTO:CA:Ref_Carta#]]></VALUE>
        <XPATH><![CDATA[/CARD/FIELDS/FIELD[NAME='Ref_Carta']/VALUE]]></XPATH>
      </FIELD>
      <FIELD type="AdditionalFields" label="Ref_Int" source-type="AdditionalFields">
        <TAG><![CDATA[#PRIMEIROREGISTO:CA:Ref_Int#]]></TAG>
        <VALUE><![CDATA[#PRIMEIROREGISTO:CA:Ref_Int#]]></VALUE>
        <XPATH><![CDATA[/CARD/FIELDS/FIELD[NAME='Ref_Int']/VALUE]]></XPATH>
      </FIELD>
      <FIELD type="AdditionalFields" label="Relator" source-type="AdditionalFields">
        <TAG><![CDATA[#PRIMEIROREGISTO:CA:Relator#]]></TAG>
        <VALUE><![CDATA[#PRIMEIROREGISTO:CA:Relator#]]></VALUE>
        <XPATH><![CDATA[/CARD/FIELDS/FIELD[NAME='Relator']/VALUE]]></XPATH>
      </FIELD>
      <FIELD type="AdditionalFields" label="Resp_Equipa_DCM" source-type="AdditionalFields">
        <TAG><![CDATA[#PRIMEIROREGISTO:CA:Resp_Equipa_DCM#]]></TAG>
        <VALUE><![CDATA[#PRIMEIROREGISTO:CA:Resp_Equipa_DCM#]]></VALUE>
        <XPATH><![CDATA[/CARD/FIELDS/FIELD[NAME='Resp_Equipa_DCM']/VALUE]]></XPATH>
      </FIELD>
      <FIELD type="AdditionalFields" label="Resultado" source-type="AdditionalFields">
        <TAG><![CDATA[#PRIMEIROREGISTO:CA:Resultado#]]></TAG>
        <VALUE><![CDATA[#PRIMEIROREGISTO:CA:Resultado#]]></VALUE>
        <XPATH><![CDATA[/CARD/FIELDS/FIELD[NAME='Resultado']/VALUE]]></XPATH>
      </FIELD>
      <FIELD type="AdditionalFields" label="Seccao" source-type="AdditionalFields">
        <TAG><![CDATA[#PRIMEIROREGISTO:CA:Seccao#]]></TAG>
        <VALUE><![CDATA[#PRIMEIROREGISTO:CA:Seccao#]]></VALUE>
        <XPATH><![CDATA[/CARD/FIELDS/FIELD[NAME='Seccao']/VALUE]]></XPATH>
      </FIELD>
      <FIELD type="AdditionalFields" label="Tema" source-type="AdditionalFields">
        <TAG><![CDATA[#PRIMEIROREGISTO:CA:Tema#]]></TAG>
        <VALUE><![CDATA[#PRIMEIROREGISTO:CA:Tema#]]></VALUE>
        <XPATH><![CDATA[/CARD/FIELDS/FIELD[NAME='Tema']/VALUE]]></XPATH>
      </FIELD>
      <FIELD type="AdditionalFields" label="Tempo_vida" source-type="AdditionalFields">
        <TAG><![CDATA[#PRIMEIROREGISTO:CA:Tempo_vida#]]></TAG>
        <VALUE><![CDATA[#PRIMEIROREGISTO:CA:Tempo_vida#]]></VALUE>
        <XPATH><![CDATA[/CARD/FIELDS/FIELD[NAME='Tempo_vida']/VALUE]]></XPATH>
      </FIELD>
      <FIELD type="AdditionalFields" label="Tipo_DCM" source-type="AdditionalFields">
        <TAG><![CDATA[#PRIMEIROREGISTO:CA:Tipo_DCM#]]></TAG>
        <VALUE><![CDATA[#PRIMEIROREGISTO:CA:Tipo_DCM#]]></VALUE>
        <XPATH><![CDATA[/CARD/FIELDS/FIELD[NAME='Tipo_DCM']/VALUE]]></XPATH>
      </FIELD>
      <FIELD type="AdditionalFields" label="Tipo_Reuniao" source-type="AdditionalFields">
        <TAG><![CDATA[#PRIMEIROREGISTO:CA:Tipo_Reuniao#]]></TAG>
        <VALUE><![CDATA[#PRIMEIROREGISTO:CA:Tipo_Reuniao#]]></VALUE>
        <XPATH><![CDATA[/CARD/FIELDS/FIELD[NAME='Tipo_Reuniao']/VALUE]]></XPATH>
      </FIELD>
      <FIELD type="AdditionalFields" label="Tipologia" source-type="AdditionalFields">
        <TAG><![CDATA[#PRIMEIROREGISTO:CA:Tipologia#]]></TAG>
        <VALUE><![CDATA[#PRIMEIROREGISTO:CA:Tipologia#]]></VALUE>
        <XPATH><![CDATA[/CARD/FIELDS/FIELD[NAME='Tipologia']/VALUE]]></XPATH>
      </FIELD>
      <FIELD type="AdditionalFields" label="Tribunal" source-type="AdditionalFields">
        <TAG><![CDATA[#PRIMEIROREGISTO:CA:Tribunal#]]></TAG>
        <VALUE><![CDATA[#PRIMEIROREGISTO:CA:Tribunal#]]></VALUE>
        <XPATH><![CDATA[/CARD/FIELDS/FIELD[NAME='Tribunal']/VALUE]]></XPATH>
      </FIELD>
      <FIELD type="AdditionalFields" label="Equipa_DSS" source-type="AdditionalFields">
        <TAG><![CDATA[#PRIMEIROREGISTO:CA:Equipa_DSS#]]></TAG>
        <VALUE><![CDATA[#PRIMEIROREGISTO:CA:Equipa_DSS#]]></VALUE>
        <XPATH><![CDATA[/CARD/FIELDS/FIELD[NAME='Equipa_DSS']/VALUE]]></XPATH>
      </FIELD>
      <FIELD type="AdditionalFields" label="Equipa_DSF" source-type="AdditionalFields">
        <TAG><![CDATA[#PRIMEIROREGISTO:CA:Equipa_DSF#]]></TAG>
        <VALUE><![CDATA[#PRIMEIROREGISTO:CA:Equipa_DSF#]]></VALUE>
        <XPATH><![CDATA[/CARD/FIELDS/FIELD[NAME='Equipa_DSF']/VALUE]]></XPATH>
      </FIELD>
      <FIELD type="AdditionalFields" label="Equipa_DCM" source-type="AdditionalFields">
        <TAG><![CDATA[#PRIMEIROREGISTO:CA:Equipa_DCM#]]></TAG>
        <VALUE><![CDATA[#PRIMEIROREGISTO:CA:Equipa_DCM#]]></VALUE>
        <XPATH><![CDATA[/CARD/FIELDS/FIELD[NAME='Equipa_DCM']/VALUE]]></XPATH>
      </FIELD>
      <FIELD type="AdditionalFields" label="Resp_Equipa_DSS" source-type="AdditionalFields">
        <TAG><![CDATA[#PRIMEIROREGISTO:CA:Resp_Equipa_DSS#]]></TAG>
        <VALUE><![CDATA[#PRIMEIROREGISTO:CA:Resp_Equipa_DSS#]]></VALUE>
        <XPATH><![CDATA[/CARD/FIELDS/FIELD[NAME='Resp_Equipa_DSS']/VALUE]]></XPATH>
      </FIELD>
      <FIELD type="AdditionalFields" label="Resp_Equipa_DSF" source-type="AdditionalFields">
        <TAG><![CDATA[#PRIMEIROREGISTO:CA:Resp_Equipa_DSF#]]></TAG>
        <VALUE><![CDATA[#PRIMEIROREGISTO:CA:Resp_Equipa_DSF#]]></VALUE>
        <XPATH><![CDATA[/CARD/FIELDS/FIELD[NAME='Resp_Equipa_DSF']/VALUE]]></XPATH>
      </FIELD>
      <FIELD type="AdditionalFields" label="Ent_Nomes" source-type="AdditionalFields">
        <TAG><![CDATA[#PRIMEIROREGISTO:CA:Ent_Nomes#]]></TAG>
        <VALUE><![CDATA[#PRIMEIROREGISTO:CA:Ent_Nomes#]]></VALUE>
        <XPATH><![CDATA[/CARD/FIELDS/FIELD[NAME='Ent_Nomes']/VALUE]]></XPATH>
      </FIELD>
      <FIELD type="AdditionalFields" label="Ent_Codigos" source-type="AdditionalFields">
        <TAG><![CDATA[#PRIMEIROREGISTO:CA:Ent_Codigos#]]></TAG>
        <VALUE><![CDATA[#PRIMEIROREGISTO:CA:Ent_Codigos#]]></VALUE>
        <XPATH><![CDATA[/CARD/FIELDS/FIELD[NAME='Ent_Codigos']/VALUE]]></XPATH>
      </FIELD>
      <FIELD type="AdditionalFields" label="Atrib_Equipa" source-type="AdditionalFields">
        <TAG><![CDATA[#PRIMEIROREGISTO:CA:Atrib_Equipa#]]></TAG>
        <VALUE><![CDATA[#PRIMEIROREGISTO:CA:Atrib_Equipa#]]></VALUE>
        <XPATH><![CDATA[/CARD/FIELDS/FIELD[NAME='Atrib_Equipa']/VALUE]]></XPATH>
      </FIELD>
      <FIELD type="AdditionalFields" label="Gestor" source-type="AdditionalFields">
        <TAG><![CDATA[#PRIMEIROREGISTO:CA:Gestor#]]></TAG>
        <VALUE><![CDATA[#PRIMEIROREGISTO:CA:Gestor#]]></VALUE>
        <XPATH><![CDATA[/CARD/FIELDS/FIELD[NAME='Gestor']/VALUE]]></XPATH>
      </FIELD>
      <FIELD type="AdditionalFields" label="Gestor2" source-type="AdditionalFields">
        <TAG><![CDATA[#PRIMEIROREGISTO:CA:Gestor2#]]></TAG>
        <VALUE><![CDATA[#PRIMEIROREGISTO:CA:Gestor2#]]></VALUE>
        <XPATH><![CDATA[/CARD/FIELDS/FIELD[NAME='Gestor2']/VALUE]]></XPATH>
      </FIELD>
      <FIELD type="AdditionalFields" label="Origem_Exterior" source-type="AdditionalFields">
        <TAG><![CDATA[#PRIMEIROREGISTO:CA:Origem_Exterior#]]></TAG>
        <VALUE><![CDATA[#PRIMEIROREGISTO:CA:Origem_Exterior#]]></VALUE>
        <XPATH><![CDATA[/CARD/FIELDS/FIELD[NAME='Origem_Exterior']/VALUE]]></XPATH>
      </FIELD>
      <FIELD type="AdditionalFields" label="OrigemDJU" source-type="AdditionalFields">
        <TAG><![CDATA[#PRIMEIROREGISTO:CA:OrigemDJU#]]></TAG>
        <VALUE><![CDATA[#PRIMEIROREGISTO:CA:OrigemDJU#]]></VALUE>
        <XPATH><![CDATA[/CARD/FIELDS/FIELD[NAME='OrigemDJU']/VALUE]]></XPATH>
      </FIELD>
      <FIELD type="AdditionalFields" label="Codigo" source-type="AdditionalFields">
        <TAG><![CDATA[#PRIMEIROREGISTO:CA:Codigo#]]></TAG>
        <VALUE><![CDATA[#PRIMEIROREGISTO:CA:Codigo#]]></VALUE>
        <XPATH><![CDATA[/CARD/FIELDS/FIELD[NAME='Codigo']/VALUE]]></XPATH>
      </FIELD>
      <FIELD type="AdditionalFields" label="NivelPrioridade" source-type="AdditionalFields">
        <TAG><![CDATA[#PRIMEIROREGISTO:CA:NivelPrioridade#]]></TAG>
        <VALUE><![CDATA[#PRIMEIROREGISTO:CA:NivelPrioridade#]]></VALUE>
        <XPATH><![CDATA[/CARD/FIELDS/FIELD[NAME='NivelPrioridade']/VALUE]]></XPATH>
      </FIELD>
      <FIELD type="AdditionalFields" label="Estado_DJU" source-type="AdditionalFields">
        <TAG><![CDATA[#PRIMEIROREGISTO:CA:Estado_DJU#]]></TAG>
        <VALUE><![CDATA[#PRIMEIROREGISTO:CA:Estado_DJU#]]></VALUE>
        <XPATH><![CDATA[/CARD/FIELDS/FIELD[NAME='Estado_DJU']/VALUE]]></XPATH>
      </FIELD>
      <FIELD type="AdditionalFields" label="Data_instaur" source-type="AdditionalFields">
        <TAG><![CDATA[#PRIMEIROREGISTO:CA:Data_instaur#]]></TAG>
        <VALUE><![CDATA[#PRIMEIROREGISTO:CA:Data_instaur#]]></VALUE>
        <XPATH><![CDATA[/CARD/FIELDS/FIELD[NAME='Data_instaur']/VALUE]]></XPATH>
      </FIELD>
      <FIELD type="AdditionalFields" label="Data_Conclusao" source-type="AdditionalFields">
        <TAG><![CDATA[#PRIMEIROREGISTO:CA:Data_Conclusao#]]></TAG>
        <VALUE><![CDATA[#PRIMEIROREGISTO:CA:Data_Conclusao#]]></VALUE>
        <XPATH><![CDATA[/CARD/FIELDS/FIELD[NAME='Data_Conclusao']/VALUE]]></XPATH>
      </FIELD>
      <FIELD type="AdditionalFields" label="N_aut_notícia" source-type="AdditionalFields">
        <TAG><![CDATA[#PRIMEIROREGISTO:CA:N_aut_notícia#]]></TAG>
        <VALUE><![CDATA[#PRIMEIROREGISTO:CA:N_aut_notícia#]]></VALUE>
        <XPATH><![CDATA[/CARD/FIELDS/FIELD[NAME='N_aut_notícia']/VALUE]]></XPATH>
      </FIELD>
      <FIELD type="AdditionalFields" label="Artigo_Violado" source-type="AdditionalFields">
        <TAG><![CDATA[#PRIMEIROREGISTO:CA:Artigo_Violado#]]></TAG>
        <VALUE><![CDATA[#PRIMEIROREGISTO:CA:Artigo_Violado#]]></VALUE>
        <XPATH><![CDATA[/CARD/FIELDS/FIELD[NAME='Artigo_Violado']/VALUE]]></XPATH>
      </FIELD>
      <FIELD type="AdditionalFields" label="N_Art_Violado" source-type="AdditionalFields">
        <TAG><![CDATA[#PRIMEIROREGISTO:CA:N_Art_Violado#]]></TAG>
        <VALUE><![CDATA[#PRIMEIROREGISTO:CA:N_Art_Violado#]]></VALUE>
        <XPATH><![CDATA[/CARD/FIELDS/FIELD[NAME='N_Art_Violado']/VALUE]]></XPATH>
      </FIELD>
      <FIELD type="AdditionalFields" label="Al_Art_Violado" source-type="AdditionalFields">
        <TAG><![CDATA[#PRIMEIROREGISTO:CA:Al_Art_Violado#]]></TAG>
        <VALUE><![CDATA[#PRIMEIROREGISTO:CA:Al_Art_Violado#]]></VALUE>
        <XPATH><![CDATA[/CARD/FIELDS/FIELD[NAME='Al_Art_Violado']/VALUE]]></XPATH>
      </FIELD>
      <FIELD type="AdditionalFields" label="Sub_Art_Violado" source-type="AdditionalFields">
        <TAG><![CDATA[#PRIMEIROREGISTO:CA:Sub_Art_Violado#]]></TAG>
        <VALUE><![CDATA[#PRIMEIROREGISTO:CA:Sub_Art_Violado#]]></VALUE>
        <XPATH><![CDATA[/CARD/FIELDS/FIELD[NAME='Sub_Art_Violado']/VALUE]]></XPATH>
      </FIELD>
      <FIELD type="AdditionalFields" label="Sancao_Prevista" source-type="AdditionalFields">
        <TAG><![CDATA[#PRIMEIROREGISTO:CA:Sancao_Prevista#]]></TAG>
        <VALUE><![CDATA[#PRIMEIROREGISTO:CA:Sancao_Prevista#]]></VALUE>
        <XPATH><![CDATA[/CARD/FIELDS/FIELD[NAME='Sancao_Prevista']/VALUE]]></XPATH>
      </FIELD>
      <FIELD type="AdditionalFields" label="N_Sanc_Prevista" source-type="AdditionalFields">
        <TAG><![CDATA[#PRIMEIROREGISTO:CA:N_Sanc_Prevista#]]></TAG>
        <VALUE><![CDATA[#PRIMEIROREGISTO:CA:N_Sanc_Prevista#]]></VALUE>
        <XPATH><![CDATA[/CARD/FIELDS/FIELD[NAME='N_Sanc_Prevista']/VALUE]]></XPATH>
      </FIELD>
      <FIELD type="AdditionalFields" label="Data_Apr_Defesa" source-type="AdditionalFields">
        <TAG><![CDATA[#PRIMEIROREGISTO:CA:Data_Apr_Defesa#]]></TAG>
        <VALUE><![CDATA[#PRIMEIROREGISTO:CA:Data_Apr_Defesa#]]></VALUE>
        <XPATH><![CDATA[/CARD/FIELDS/FIELD[NAME='Data_Apr_Defesa']/VALUE]]></XPATH>
      </FIELD>
      <FIELD type="AdditionalFields" label="Data_Decisao" source-type="AdditionalFields">
        <TAG><![CDATA[#PRIMEIROREGISTO:CA:Data_Decisao#]]></TAG>
        <VALUE><![CDATA[#PRIMEIROREGISTO:CA:Data_Decisao#]]></VALUE>
        <XPATH><![CDATA[/CARD/FIELDS/FIELD[NAME='Data_Decisao']/VALUE]]></XPATH>
      </FIELD>
      <FIELD type="AdditionalFields" label="Decisao" source-type="AdditionalFields">
        <TAG><![CDATA[#PRIMEIROREGISTO:CA:Decisao#]]></TAG>
        <VALUE><![CDATA[#PRIMEIROREGISTO:CA:Decisao#]]></VALUE>
        <XPATH><![CDATA[/CARD/FIELDS/FIELD[NAME='Decisao']/VALUE]]></XPATH>
      </FIELD>
      <FIELD type="AdditionalFields" label="SuspensaoCoima" source-type="AdditionalFields">
        <TAG><![CDATA[#PRIMEIROREGISTO:CA:SuspensaoCoima#]]></TAG>
        <VALUE><![CDATA[#PRIMEIROREGISTO:CA:SuspensaoCoima#]]></VALUE>
        <XPATH><![CDATA[/CARD/FIELDS/FIELD[NAME='SuspensaoCoima']/VALUE]]></XPATH>
      </FIELD>
      <FIELD type="AdditionalFields" label="Sancoes_Acess" source-type="AdditionalFields">
        <TAG><![CDATA[#PRIMEIROREGISTO:CA:Sancoes_Acess#]]></TAG>
        <VALUE><![CDATA[#PRIMEIROREGISTO:CA:Sancoes_Acess#]]></VALUE>
        <XPATH><![CDATA[/CARD/FIELDS/FIELD[NAME='Sancoes_Acess']/VALUE]]></XPATH>
      </FIELD>
      <FIELD type="AdditionalFields" label="Valor_Coima" source-type="AdditionalFields">
        <TAG><![CDATA[#PRIMEIROREGISTO:CA:Valor_Coima#]]></TAG>
        <VALUE><![CDATA[#PRIMEIROREGISTO:CA:Valor_Coima#]]></VALUE>
        <XPATH><![CDATA[/CARD/FIELDS/FIELD[NAME='Valor_Coima']/VALUE]]></XPATH>
      </FIELD>
      <FIELD type="AdditionalFields" label="N_DUC" source-type="AdditionalFields">
        <TAG><![CDATA[#PRIMEIROREGISTO:CA:N_DUC#]]></TAG>
        <VALUE><![CDATA[#PRIMEIROREGISTO:CA:N_DUC#]]></VALUE>
        <XPATH><![CDATA[/CARD/FIELDS/FIELD[NAME='N_DUC']/VALUE]]></XPATH>
      </FIELD>
      <FIELD type="AdditionalFields" label="Data_Pgto_Coima" source-type="AdditionalFields">
        <TAG><![CDATA[#PRIMEIROREGISTO:CA:Data_Pgto_Coima#]]></TAG>
        <VALUE><![CDATA[#PRIMEIROREGISTO:CA:Data_Pgto_Coima#]]></VALUE>
        <XPATH><![CDATA[/CARD/FIELDS/FIELD[NAME='Data_Pgto_Coima']/VALUE]]></XPATH>
      </FIELD>
      <FIELD type="AdditionalFields" label="Data_trans_julg" source-type="AdditionalFields">
        <TAG><![CDATA[#PRIMEIROREGISTO:CA:Data_trans_julg#]]></TAG>
        <VALUE><![CDATA[#PRIMEIROREGISTO:CA:Data_trans_julg#]]></VALUE>
        <XPATH><![CDATA[/CARD/FIELDS/FIELD[NAME='Data_trans_julg']/VALUE]]></XPATH>
      </FIELD>
      <FIELD type="AdditionalFields" label="Impug_Judicial" source-type="AdditionalFields">
        <TAG><![CDATA[#PRIMEIROREGISTO:CA:Impug_Judicial#]]></TAG>
        <VALUE><![CDATA[#PRIMEIROREGISTO:CA:Impug_Judicial#]]></VALUE>
        <XPATH><![CDATA[/CARD/FIELDS/FIELD[NAME='Impug_Judicial']/VALUE]]></XPATH>
      </FIELD>
      <FIELD type="AdditionalFields" label="Mandatario_ISP" source-type="AdditionalFields">
        <TAG><![CDATA[#PRIMEIROREGISTO:CA:Mandatario_ISP#]]></TAG>
        <VALUE><![CDATA[#PRIMEIROREGISTO:CA:Mandatario_ISP#]]></VALUE>
        <XPATH><![CDATA[/CARD/FIELDS/FIELD[NAME='Mandatario_ISP']/VALUE]]></XPATH>
      </FIELD>
      <FIELD type="AdditionalFields" label="Tribunal_Recurs" source-type="AdditionalFields">
        <TAG><![CDATA[#PRIMEIROREGISTO:CA:Tribunal_Recurs#]]></TAG>
        <VALUE><![CDATA[#PRIMEIROREGISTO:CA:Tribunal_Recurs#]]></VALUE>
        <XPATH><![CDATA[/CARD/FIELDS/FIELD[NAME='Tribunal_Recurs']/VALUE]]></XPATH>
      </FIELD>
      <FIELD type="AdditionalFields" label="Juizo" source-type="AdditionalFields">
        <TAG><![CDATA[#PRIMEIROREGISTO:CA:Juizo#]]></TAG>
        <VALUE><![CDATA[#PRIMEIROREGISTO:CA:Juizo#]]></VALUE>
        <XPATH><![CDATA[/CARD/FIELDS/FIELD[NAME='Juizo']/VALUE]]></XPATH>
      </FIELD>
      <FIELD type="AdditionalFields" label="N_Proc_Tribunal" source-type="AdditionalFields">
        <TAG><![CDATA[#PRIMEIROREGISTO:CA:N_Proc_Tribunal#]]></TAG>
        <VALUE><![CDATA[#PRIMEIROREGISTO:CA:N_Proc_Tribunal#]]></VALUE>
        <XPATH><![CDATA[/CARD/FIELDS/FIELD[NAME='N_Proc_Tribunal']/VALUE]]></XPATH>
      </FIELD>
      <FIELD type="AdditionalFields" label="Julgamentos" source-type="AdditionalFields">
        <TAG><![CDATA[#PRIMEIROREGISTO:CA:Julgamentos#]]></TAG>
        <VALUE><![CDATA[#PRIMEIROREGISTO:CA:Julgamentos#]]></VALUE>
        <XPATH><![CDATA[/CARD/FIELDS/FIELD[NAME='Julgamentos']/VALUE]]></XPATH>
      </FIELD>
      <FIELD type="AdditionalFields" label="Testem_ISP_Conv" source-type="AdditionalFields">
        <TAG><![CDATA[#PRIMEIROREGISTO:CA:Testem_ISP_Conv#]]></TAG>
        <VALUE><![CDATA[#PRIMEIROREGISTO:CA:Testem_ISP_Conv#]]></VALUE>
        <XPATH><![CDATA[/CARD/FIELDS/FIELD[NAME='Testem_ISP_Conv']/VALUE]]></XPATH>
      </FIELD>
      <FIELD type="AdditionalFields" label="Recurso_Relacao" source-type="AdditionalFields">
        <TAG><![CDATA[#PRIMEIROREGISTO:CA:Recurso_Relacao#]]></TAG>
        <VALUE><![CDATA[#PRIMEIROREGISTO:CA:Recurso_Relacao#]]></VALUE>
        <XPATH><![CDATA[/CARD/FIELDS/FIELD[NAME='Recurso_Relacao']/VALUE]]></XPATH>
      </FIELD>
      <FIELD type="AdditionalFields" label="Res_Impug_jud" source-type="AdditionalFields">
        <TAG><![CDATA[#PRIMEIROREGISTO:CA:Res_Impug_jud#]]></TAG>
        <VALUE><![CDATA[#PRIMEIROREGISTO:CA:Res_Impug_jud#]]></VALUE>
        <XPATH><![CDATA[/CARD/FIELDS/FIELD[NAME='Res_Impug_jud']/VALUE]]></XPATH>
      </FIELD>
      <FIELD type="AdditionalFields" label="N_Cert_Proc_Exc" source-type="AdditionalFields">
        <TAG><![CDATA[#PRIMEIROREGISTO:CA:N_Cert_Proc_Exc#]]></TAG>
        <VALUE><![CDATA[#PRIMEIROREGISTO:CA:N_Cert_Proc_Exc#]]></VALUE>
        <XPATH><![CDATA[/CARD/FIELDS/FIELD[NAME='N_Cert_Proc_Exc']/VALUE]]></XPATH>
      </FIELD>
      <FIELD type="AdditionalFields" label="Proc_Materializ" source-type="AdditionalFields">
        <TAG><![CDATA[#PRIMEIROREGISTO:CA:Proc_Materializ#]]></TAG>
        <VALUE><![CDATA[#PRIMEIROREGISTO:CA:Proc_Materializ#]]></VALUE>
        <XPATH><![CDATA[/CARD/FIELDS/FIELD[NAME='Proc_Materializ']/VALUE]]></XPATH>
      </FIELD>
      <FIELD type="AdditionalFields" label="Nome_Arguido" source-type="AdditionalFields">
        <TAG><![CDATA[#PRIMEIROREGISTO:CA:Nome_Arguido#]]></TAG>
        <VALUE><![CDATA[#PRIMEIROREGISTO:CA:Nome_Arguido#]]></VALUE>
        <XPATH><![CDATA[/CARD/FIELDS/FIELD[NAME='Nome_Arguido']/VALUE]]></XPATH>
      </FIELD>
      <FIELD type="AdditionalFields" label="Tipo_Arguido" source-type="AdditionalFields">
        <TAG><![CDATA[#PRIMEIROREGISTO:CA:Tipo_Arguido#]]></TAG>
        <VALUE><![CDATA[#PRIMEIROREGISTO:CA:Tipo_Arguido#]]></VALUE>
        <XPATH><![CDATA[/CARD/FIELDS/FIELD[NAME='Tipo_Arguido']/VALUE]]></XPATH>
      </FIELD>
      <FIELD type="AdditionalFields" label="Instrutor" source-type="AdditionalFields">
        <TAG><![CDATA[#PRIMEIROREGISTO:CA:Instrutor#]]></TAG>
        <VALUE><![CDATA[#PRIMEIROREGISTO:CA:Instrutor#]]></VALUE>
        <XPATH><![CDATA[/CARD/FIELDS/FIELD[NAME='Instrutor']/VALUE]]></XPATH>
      </FIELD>
      <FIELD type="AdditionalFields" label="Sub_Sancao_prev" source-type="AdditionalFields">
        <TAG><![CDATA[#PRIMEIROREGISTO:CA:Sub_Sancao_prev#]]></TAG>
        <VALUE><![CDATA[#PRIMEIROREGISTO:CA:Sub_Sancao_prev#]]></VALUE>
        <XPATH><![CDATA[/CARD/FIELDS/FIELD[NAME='Sub_Sancao_prev']/VALUE]]></XPATH>
      </FIELD>
      <FIELD type="AdditionalFields" label="Tecn_Resp_DSF" source-type="AdditionalFields">
        <TAG><![CDATA[#PRIMEIROREGISTO:CA:Tecn_Resp_DSF#]]></TAG>
        <VALUE><![CDATA[#PRIMEIROREGISTO:CA:Tecn_Resp_DSF#]]></VALUE>
        <XPATH><![CDATA[/CARD/FIELDS/FIELD[NAME='Tecn_Resp_DSF']/VALUE]]></XPATH>
      </FIELD>
      <FIELD type="AdditionalFields" label="Tecn_Resp_DSS" source-type="AdditionalFields">
        <TAG><![CDATA[#PRIMEIROREGISTO:CA:Tecn_Resp_DSS#]]></TAG>
        <VALUE><![CDATA[#PRIMEIROREGISTO:CA:Tecn_Resp_DSS#]]></VALUE>
        <XPATH><![CDATA[/CARD/FIELDS/FIELD[NAME='Tecn_Resp_DSS']/VALUE]]></XPATH>
      </FIELD>
      <FIELD type="AdditionalFields" label="Tecn_Resp_DCM" source-type="AdditionalFields">
        <TAG><![CDATA[#PRIMEIROREGISTO:CA:Tecn_Resp_DCM#]]></TAG>
        <VALUE><![CDATA[#PRIMEIROREGISTO:CA:Tecn_Resp_DCM#]]></VALUE>
        <XPATH><![CDATA[/CARD/FIELDS/FIELD[NAME='Tecn_Resp_DCM']/VALUE]]></XPATH>
      </FIELD>
      <FIELD type="AdditionalFields" label="Tecn_Resp_DARF" source-type="AdditionalFields">
        <TAG><![CDATA[#PRIMEIROREGISTO:CA:Tecn_Resp_DARF#]]></TAG>
        <VALUE><![CDATA[#PRIMEIROREGISTO:CA:Tecn_Resp_DARF#]]></VALUE>
        <XPATH><![CDATA[/CARD/FIELDS/FIELD[NAME='Tecn_Resp_DARF']/VALUE]]></XPATH>
      </FIELD>
      <FIELD type="AdditionalFields" label="Tecn_Resp_DARM" source-type="AdditionalFields">
        <TAG><![CDATA[#PRIMEIROREGISTO:CA:Tecn_Resp_DARM#]]></TAG>
        <VALUE><![CDATA[#PRIMEIROREGISTO:CA:Tecn_Resp_DARM#]]></VALUE>
        <XPATH><![CDATA[/CARD/FIELDS/FIELD[NAME='Tecn_Resp_DARM']/VALUE]]></XPATH>
      </FIELD>
      <FIELD type="AdditionalFields" label="Tecn_Resp_DES" source-type="AdditionalFields">
        <TAG><![CDATA[#PRIMEIROREGISTO:CA:Tecn_Resp_DES#]]></TAG>
        <VALUE><![CDATA[#PRIMEIROREGISTO:CA:Tecn_Resp_DES#]]></VALUE>
        <XPATH><![CDATA[/CARD/FIELDS/FIELD[NAME='Tecn_Resp_DES']/VALUE]]></XPATH>
      </FIELD>
      <FIELD type="AdditionalFields" label="Tecn_Resp_DRS" source-type="AdditionalFields">
        <TAG><![CDATA[#PRIMEIROREGISTO:CA:Tecn_Resp_DRS#]]></TAG>
        <VALUE><![CDATA[#PRIMEIROREGISTO:CA:Tecn_Resp_DRS#]]></VALUE>
        <XPATH><![CDATA[/CARD/FIELDS/FIELD[NAME='Tecn_Resp_DRS']/VALUE]]></XPATH>
      </FIELD>
      <FIELD type="AdditionalFields" label="Tecn_Resp_DPR" source-type="AdditionalFields">
        <TAG><![CDATA[#PRIMEIROREGISTO:CA:Tecn_Resp_DPR#]]></TAG>
        <VALUE><![CDATA[#PRIMEIROREGISTO:CA:Tecn_Resp_DPR#]]></VALUE>
        <XPATH><![CDATA[/CARD/FIELDS/FIELD[NAME='Tecn_Resp_DPR']/VALUE]]></XPATH>
      </FIELD>
      <FIELD type="AdditionalFields" label="Tecn_Resp_DJU" source-type="AdditionalFields">
        <TAG><![CDATA[#PRIMEIROREGISTO:CA:Tecn_Resp_DJU#]]></TAG>
        <VALUE><![CDATA[#PRIMEIROREGISTO:CA:Tecn_Resp_DJU#]]></VALUE>
        <XPATH><![CDATA[/CARD/FIELDS/FIELD[NAME='Tecn_Resp_DJU']/VALUE]]></XPATH>
      </FIELD>
      <FIELD type="AdditionalFields" label="TP_11.01.02" source-type="AdditionalFields">
        <TAG><![CDATA[#PRIMEIROREGISTO:CA:TP_11.01.02#]]></TAG>
        <VALUE><![CDATA[#PRIMEIROREGISTO:CA:TP_11.01.02#]]></VALUE>
        <XPATH><![CDATA[/CARD/FIELDS/FIELD[NAME='TP_11.01.02']/VALUE]]></XPATH>
      </FIELD>
      <FIELD type="AdditionalFields" label="TP_11.01.03" source-type="AdditionalFields">
        <TAG><![CDATA[#PRIMEIROREGISTO:CA:TP_11.01.03#]]></TAG>
        <VALUE><![CDATA[#PRIMEIROREGISTO:CA:TP_11.01.03#]]></VALUE>
        <XPATH><![CDATA[/CARD/FIELDS/FIELD[NAME='TP_11.01.03']/VALUE]]></XPATH>
      </FIELD>
      <FIELD type="AdditionalFields" label="TP_11.01.08" source-type="AdditionalFields">
        <TAG><![CDATA[#PRIMEIROREGISTO:CA:TP_11.01.08#]]></TAG>
        <VALUE><![CDATA[#PRIMEIROREGISTO:CA:TP_11.01.08#]]></VALUE>
        <XPATH><![CDATA[/CARD/FIELDS/FIELD[NAME='TP_11.01.08']/VALUE]]></XPATH>
      </FIELD>
      <FIELD type="AdditionalFields" label="TP_11.01.09" source-type="AdditionalFields">
        <TAG><![CDATA[#PRIMEIROREGISTO:CA:TP_11.01.09#]]></TAG>
        <VALUE><![CDATA[#PRIMEIROREGISTO:CA:TP_11.01.09#]]></VALUE>
        <XPATH><![CDATA[/CARD/FIELDS/FIELD[NAME='TP_11.01.09']/VALUE]]></XPATH>
      </FIELD>
      <FIELD type="AdditionalFields" label="TP_11.01.13" source-type="AdditionalFields">
        <TAG><![CDATA[#PRIMEIROREGISTO:CA:TP_11.01.13#]]></TAG>
        <VALUE><![CDATA[#PRIMEIROREGISTO:CA:TP_11.01.13#]]></VALUE>
        <XPATH><![CDATA[/CARD/FIELDS/FIELD[NAME='TP_11.01.13']/VALUE]]></XPATH>
      </FIELD>
      <FIELD type="AdditionalFields" label="TP_11.01.19.02" source-type="AdditionalFields">
        <TAG><![CDATA[#PRIMEIROREGISTO:CA:TP_11.01.19.02#]]></TAG>
        <VALUE><![CDATA[#PRIMEIROREGISTO:CA:TP_11.01.19.02#]]></VALUE>
        <XPATH><![CDATA[/CARD/FIELDS/FIELD[NAME='TP_11.01.19.02']/VALUE]]></XPATH>
      </FIELD>
      <FIELD type="AdditionalFields" label="TP_11.01.20.01" source-type="AdditionalFields">
        <TAG><![CDATA[#PRIMEIROREGISTO:CA:TP_11.01.20.01#]]></TAG>
        <VALUE><![CDATA[#PRIMEIROREGISTO:CA:TP_11.01.20.01#]]></VALUE>
        <XPATH><![CDATA[/CARD/FIELDS/FIELD[NAME='TP_11.01.20.01']/VALUE]]></XPATH>
      </FIELD>
      <FIELD type="AdditionalFields" label="TP_11.01.20.02" source-type="AdditionalFields">
        <TAG><![CDATA[#PRIMEIROREGISTO:CA:TP_11.01.20.02#]]></TAG>
        <VALUE><![CDATA[#PRIMEIROREGISTO:CA:TP_11.01.20.02#]]></VALUE>
        <XPATH><![CDATA[/CARD/FIELDS/FIELD[NAME='TP_11.01.20.02']/VALUE]]></XPATH>
      </FIELD>
      <FIELD type="AdditionalFields" label="TP_11.01.21.04" source-type="AdditionalFields">
        <TAG><![CDATA[#PRIMEIROREGISTO:CA:TP_11.01.21.04#]]></TAG>
        <VALUE><![CDATA[#PRIMEIROREGISTO:CA:TP_11.01.21.04#]]></VALUE>
        <XPATH><![CDATA[/CARD/FIELDS/FIELD[NAME='TP_11.01.21.04']/VALUE]]></XPATH>
      </FIELD>
      <FIELD type="AdditionalFields" label="TP_11.02.22.02" source-type="AdditionalFields">
        <TAG><![CDATA[#PRIMEIROREGISTO:CA:TP_11.02.22.02#]]></TAG>
        <VALUE><![CDATA[#PRIMEIROREGISTO:CA:TP_11.02.22.02#]]></VALUE>
        <XPATH><![CDATA[/CARD/FIELDS/FIELD[NAME='TP_11.02.22.02']/VALUE]]></XPATH>
      </FIELD>
      <FIELD type="AdditionalFields" label="TP_11.05.03" source-type="AdditionalFields">
        <TAG><![CDATA[#PRIMEIROREGISTO:CA:TP_11.05.03#]]></TAG>
        <VALUE><![CDATA[#PRIMEIROREGISTO:CA:TP_11.05.03#]]></VALUE>
        <XPATH><![CDATA[/CARD/FIELDS/FIELD[NAME='TP_11.05.03']/VALUE]]></XPATH>
      </FIELD>
      <FIELD type="AdditionalFields" label="TP_11.05.07.03" source-type="AdditionalFields">
        <TAG><![CDATA[#PRIMEIROREGISTO:CA:TP_11.05.07.03#]]></TAG>
        <VALUE><![CDATA[#PRIMEIROREGISTO:CA:TP_11.05.07.03#]]></VALUE>
        <XPATH><![CDATA[/CARD/FIELDS/FIELD[NAME='TP_11.05.07.03']/VALUE]]></XPATH>
      </FIELD>
      <FIELD type="AdditionalFields" label="Ano_Sem_Tri_Ref" source-type="AdditionalFields">
        <TAG><![CDATA[#PRIMEIROREGISTO:CA:Ano_Sem_Tri_Ref#]]></TAG>
        <VALUE><![CDATA[#PRIMEIROREGISTO:CA:Ano_Sem_Tri_Ref#]]></VALUE>
        <XPATH><![CDATA[/CARD/FIELDS/FIELD[NAME='Ano_Sem_Tri_Ref']/VALUE]]></XPATH>
      </FIELD>
      <FIELD type="AdditionalFields" label="Dat/Ano" source-type="AdditionalFields">
        <TAG><![CDATA[#PRIMEIROREGISTO:CA:Dat/Ano#]]></TAG>
        <VALUE><![CDATA[#PRIMEIROREGISTO:CA:Dat/Ano#]]></VALUE>
        <XPATH><![CDATA[/CARD/FIELDS/FIELD[NAME='Dat/Ano']/VALUE]]></XPATH>
      </FIELD>
      <FIELD type="AdditionalFields" label="Ref." source-type="AdditionalFields">
        <TAG><![CDATA[#PRIMEIROREGISTO:CA:Ref.#]]></TAG>
        <VALUE><![CDATA[#PRIMEIROREGISTO:CA:Ref.#]]></VALUE>
        <XPATH><![CDATA[/CARD/FIELDS/FIELD[NAME='Ref.']/VALUE]]></XPATH>
      </FIELD>
      <FIELD type="AdditionalFields" label="UO/Dep" source-type="AdditionalFields">
        <TAG><![CDATA[#PRIMEIROREGISTO:CA:UO/Dep#]]></TAG>
        <VALUE><![CDATA[#PRIMEIROREGISTO:CA:UO/Dep#]]></VALUE>
        <XPATH><![CDATA[/CARD/FIELDS/FIELD[NAME='UO/Dep']/VALUE]]></XPATH>
      </FIELD>
      <FIELD type="AdditionalFields" label="Tp_06.01.02" source-type="AdditionalFields">
        <TAG><![CDATA[#PRIMEIROREGISTO:CA:Tp_06.01.02#]]></TAG>
        <VALUE><![CDATA[#PRIMEIROREGISTO:CA:Tp_06.01.02#]]></VALUE>
        <XPATH><![CDATA[/CARD/FIELDS/FIELD[NAME='Tp_06.01.02']/VALUE]]></XPATH>
      </FIELD>
      <FIELD type="AdditionalFields" label="Tp_04.01.02" source-type="AdditionalFields">
        <TAG><![CDATA[#PRIMEIROREGISTO:CA:Tp_04.01.02#]]></TAG>
        <VALUE><![CDATA[#PRIMEIROREGISTO:CA:Tp_04.01.02#]]></VALUE>
        <XPATH><![CDATA[/CARD/FIELDS/FIELD[NAME='Tp_04.01.02']/VALUE]]></XPATH>
      </FIELD>
      <FIELD type="AdditionalFields" label="TP_15.02.01" source-type="AdditionalFields">
        <TAG><![CDATA[#PRIMEIROREGISTO:CA:TP_15.02.01#]]></TAG>
        <VALUE><![CDATA[#PRIMEIROREGISTO:CA:TP_15.02.01#]]></VALUE>
        <XPATH><![CDATA[/CARD/FIELDS/FIELD[NAME='TP_15.02.01']/VALUE]]></XPATH>
      </FIELD>
      <FIELD type="AdditionalFields" label="TP_15.02.02" source-type="AdditionalFields">
        <TAG><![CDATA[#PRIMEIROREGISTO:CA:TP_15.02.02#]]></TAG>
        <VALUE><![CDATA[#PRIMEIROREGISTO:CA:TP_15.02.02#]]></VALUE>
        <XPATH><![CDATA[/CARD/FIELDS/FIELD[NAME='TP_15.02.02']/VALUE]]></XPATH>
      </FIELD>
      <FIELD type="AdditionalFields" label="Resp_Equip_DARF" source-type="AdditionalFields">
        <TAG><![CDATA[#PRIMEIROREGISTO:CA:Resp_Equip_DARF#]]></TAG>
        <VALUE><![CDATA[#PRIMEIROREGISTO:CA:Resp_Equip_DARF#]]></VALUE>
        <XPATH><![CDATA[/CARD/FIELDS/FIELD[NAME='Resp_Equip_DARF']/VALUE]]></XPATH>
      </FIELD>
      <FIELD type="AdditionalFields" label="Ent_Tipo" source-type="AdditionalFields">
        <TAG><![CDATA[#PRIMEIROREGISTO:CA:Ent_Tipo#]]></TAG>
        <VALUE><![CDATA[#PRIMEIROREGISTO:CA:Ent_Tipo#]]></VALUE>
        <XPATH><![CDATA[/CARD/FIELDS/FIELD[NAME='Ent_Tipo']/VALUE]]></XPATH>
      </FIELD>
      <FIELD type="AdditionalFields" label="Ent_NIF" source-type="AdditionalFields">
        <TAG><![CDATA[#PRIMEIROREGISTO:CA:Ent_NIF#]]></TAG>
        <VALUE><![CDATA[#PRIMEIROREGISTO:CA:Ent_NIF#]]></VALUE>
        <XPATH><![CDATA[/CARD/FIELDS/FIELD[NAME='Ent_NIF']/VALUE]]></XPATH>
      </FIELD>
      <FIELD type="AdditionalFields" label="Tecn_Resp_DARS" source-type="AdditionalFields">
        <TAG><![CDATA[#PRIMEIROREGISTO:CA:Tecn_Resp_DARS#]]></TAG>
        <VALUE><![CDATA[#PRIMEIROREGISTO:CA:Tecn_Resp_DARS#]]></VALUE>
        <XPATH><![CDATA[/CARD/FIELDS/FIELD[NAME='Tecn_Resp_DARS']/VALUE]]></XPATH>
      </FIELD>
      <FIELD type="AdditionalFields" label="Al_Sancao_Prev" source-type="AdditionalFields">
        <TAG><![CDATA[#PRIMEIROREGISTO:CA:Al_Sancao_Prev#]]></TAG>
        <VALUE><![CDATA[#PRIMEIROREGISTO:CA:Al_Sancao_Prev#]]></VALUE>
        <XPATH><![CDATA[/CARD/FIELDS/FIELD[NAME='Al_Sancao_Prev']/VALUE]]></XPATH>
      </FIELD>
      <FIELD type="AdditionalFields" label="Sal_Sancao_Prev" source-type="AdditionalFields">
        <TAG><![CDATA[#PRIMEIROREGISTO:CA:Sal_Sancao_Prev#]]></TAG>
        <VALUE><![CDATA[#PRIMEIROREGISTO:CA:Sal_Sancao_Prev#]]></VALUE>
        <XPATH><![CDATA[/CARD/FIELDS/FIELD[NAME='Sal_Sancao_Prev']/VALUE]]></XPATH>
      </FIELD>
      <FIELD type="AdditionalFields" label="Pessoa_Colectiv" source-type="AdditionalFields">
        <TAG><![CDATA[#PRIMEIROREGISTO:CA:Pessoa_Colectiv#]]></TAG>
        <VALUE><![CDATA[#PRIMEIROREGISTO:CA:Pessoa_Colectiv#]]></VALUE>
        <XPATH><![CDATA[/CARD/FIELDS/FIELD[NAME='Pessoa_Colectiv']/VALUE]]></XPATH>
      </FIELD>
      <FIELD type="AdditionalFields" label="Mandat_Arguido" source-type="AdditionalFields">
        <TAG><![CDATA[#PRIMEIROREGISTO:CA:Mandat_Arguido#]]></TAG>
        <VALUE><![CDATA[#PRIMEIROREGISTO:CA:Mandat_Arguido#]]></VALUE>
        <XPATH><![CDATA[/CARD/FIELDS/FIELD[NAME='Mandat_Arguido']/VALUE]]></XPATH>
      </FIELD>
      <FIELD type="AdditionalFields" label="Tecnicos_DCM" source-type="AdditionalFields">
        <TAG><![CDATA[#PRIMEIROREGISTO:CA:Tecnicos_DCM#]]></TAG>
        <VALUE><![CDATA[#PRIMEIROREGISTO:CA:Tecnicos_DCM#]]></VALUE>
        <XPATH><![CDATA[/CARD/FIELDS/FIELD[NAME='Tecnicos_DCM']/VALUE]]></XPATH>
      </FIELD>
      <FIELD type="AdditionalFields" label="N_Carta_CDI" source-type="AdditionalFields">
        <TAG><![CDATA[#PRIMEIROREGISTO:CA:N_Carta_CDI#]]></TAG>
        <VALUE><![CDATA[#PRIMEIROREGISTO:CA:N_Carta_CDI#]]></VALUE>
        <XPATH><![CDATA[/CARD/FIELDS/FIELD[NAME='N_Carta_CDI']/VALUE]]></XPATH>
      </FIELD>
      <FIELD type="AdditionalFields" label="Tipo_Represent" source-type="AdditionalFields">
        <TAG><![CDATA[#PRIMEIROREGISTO:CA:Tipo_Represent#]]></TAG>
        <VALUE><![CDATA[#PRIMEIROREGISTO:CA:Tipo_Represent#]]></VALUE>
        <XPATH><![CDATA[/CARD/FIELDS/FIELD[NAME='Tipo_Represent']/VALUE]]></XPATH>
      </FIELD>
      <FIELD type="AdditionalFields" label="Tecn_Resp_DDI" source-type="AdditionalFields">
        <TAG><![CDATA[#PRIMEIROREGISTO:CA:Tecn_Resp_DDI#]]></TAG>
        <VALUE><![CDATA[#PRIMEIROREGISTO:CA:Tecn_Resp_DDI#]]></VALUE>
        <XPATH><![CDATA[/CARD/FIELDS/FIELD[NAME='Tecn_Resp_DDI']/VALUE]]></XPATH>
      </FIELD>
      <FIELD type="AdditionalFields" label="Ent_PNome" source-type="AdditionalFields">
        <TAG><![CDATA[#PRIMEIROREGISTO:CA:Ent_PNome#]]></TAG>
        <VALUE><![CDATA[#PRIMEIROREGISTO:CA:Ent_PNome#]]></VALUE>
        <XPATH><![CDATA[/CARD/FIELDS/FIELD[NAME='Ent_PNome']/VALUE]]></XPATH>
      </FIELD>
      <FIELD type="AdditionalFields" label="Ent_PCod" source-type="AdditionalFields">
        <TAG><![CDATA[#PRIMEIROREGISTO:CA:Ent_PCod#]]></TAG>
        <VALUE><![CDATA[#PRIMEIROREGISTO:CA:Ent_PCod#]]></VALUE>
        <XPATH><![CDATA[/CARD/FIELDS/FIELD[NAME='Ent_PCod']/VALUE]]></XPATH>
      </FIELD>
      <FIELD type="AdditionalFields" label="Ent_PNif" source-type="AdditionalFields">
        <TAG><![CDATA[#PRIMEIROREGISTO:CA:Ent_PNif#]]></TAG>
        <VALUE><![CDATA[#PRIMEIROREGISTO:CA:Ent_PNif#]]></VALUE>
        <XPATH><![CDATA[/CARD/FIELDS/FIELD[NAME='Ent_PNif']/VALUE]]></XPATH>
      </FIELD>
      <FIELD type="AdditionalFields" label="Ent_PTipo" source-type="AdditionalFields">
        <TAG><![CDATA[#PRIMEIROREGISTO:CA:Ent_PTipo#]]></TAG>
        <VALUE><![CDATA[#PRIMEIROREGISTO:CA:Ent_PTipo#]]></VALUE>
        <XPATH><![CDATA[/CARD/FIELDS/FIELD[NAME='Ent_PTipo']/VALUE]]></XPATH>
      </FIELD>
      <FIELD type="AdditionalFields" label="Dat_Autorizacao" source-type="AdditionalFields">
        <TAG><![CDATA[#PRIMEIROREGISTO:CA:Dat_Autorizacao#]]></TAG>
        <VALUE><![CDATA[#PRIMEIROREGISTO:CA:Dat_Autorizacao#]]></VALUE>
        <XPATH><![CDATA[/CARD/FIELDS/FIELD[NAME='Dat_Autorizacao']/VALUE]]></XPATH>
      </FIELD>
      <FIELD type="AdditionalFields" label="Tempo_prsv" source-type="AdditionalFields">
        <TAG><![CDATA[#PRIMEIROREGISTO:CA:Tempo_prsv#]]></TAG>
        <VALUE><![CDATA[#PRIMEIROREGISTO:CA:Tempo_prsv#]]></VALUE>
        <XPATH><![CDATA[/CARD/FIELDS/FIELD[NAME='Tempo_prsv']/VALUE]]></XPATH>
      </FIELD>
      <FIELD type="AdditionalFields" label="Dt_Autorizacao" source-type="AdditionalFields">
        <TAG><![CDATA[#PRIMEIROREGISTO:CA:Dt_Autorizacao#]]></TAG>
        <VALUE><![CDATA[#PRIMEIROREGISTO:CA:Dt_Autorizacao#]]></VALUE>
        <XPATH><![CDATA[/CARD/FIELDS/FIELD[NAME='Dt_Autorizacao']/VALUE]]></XPATH>
      </FIELD>
      <FIELD type="AdditionalFields" label="Sem_efeito" source-type="AdditionalFields">
        <TAG><![CDATA[#PRIMEIROREGISTO:CA:Sem_efeito#]]></TAG>
        <VALUE><![CDATA[#PRIMEIROREGISTO:CA:Sem_efeito#]]></VALUE>
        <XPATH><![CDATA[/CARD/FIELDS/FIELD[NAME='Sem_efeito']/VALUE]]></XPATH>
      </FIELD>
      <FIELD type="AdditionalFields" label="TAG" source-type="AdditionalFields">
        <TAG><![CDATA[#PRIMEIROREGISTO:CA:TAG#]]></TAG>
        <VALUE><![CDATA[#PRIMEIROREGISTO:CA:TAG#]]></VALUE>
        <XPATH><![CDATA[/CARD/FIELDS/FIELD[NAME='TAG']/VALUE]]></XPATH>
      </FIELD>
      <FIELD type="AdditionalFields" label="TESTE" source-type="AdditionalFields">
        <TAG><![CDATA[#PRIMEIROREGISTO:CA:TESTE#]]></TAG>
        <VALUE><![CDATA[#PRIMEIROREGISTO:CA:TESTE#]]></VALUE>
        <XPATH><![CDATA[/CARD/FIELDS/FIELD[NAME='TESTE']/VALUE]]></XPATH>
      </FIELD>
      <FIELD type="AdditionalFields" label="Tipo_Conta" source-type="AdditionalFields">
        <TAG><![CDATA[#PRIMEIROREGISTO:CA:Tipo_Conta#]]></TAG>
        <VALUE><![CDATA[#PRIMEIROREGISTO:CA:Tipo_Conta#]]></VALUE>
        <XPATH><![CDATA[/CARD/FIELDS/FIELD[NAME='Tipo_Conta']/VALUE]]></XPATH>
      </FIELD>
      <FIELD type="AdditionalFields" label="Relevante" source-type="AdditionalFields">
        <TAG><![CDATA[#PRIMEIROREGISTO:CA:Relevante#]]></TAG>
        <VALUE><![CDATA[#PRIMEIROREGISTO:CA:Relevante#]]></VALUE>
        <XPATH><![CDATA[/CARD/FIELDS/FIELD[NAME='Relevante']/VALUE]]></XPATH>
      </FIELD>
      <FIELD type="AdditionalFields" label="Documento_Papel" source-type="AdditionalFields">
        <TAG><![CDATA[#PRIMEIROREGISTO:CA:Documento_Papel#]]></TAG>
        <VALUE><![CDATA[#PRIMEIROREGISTO:CA:Documento_Papel#]]></VALUE>
        <XPATH><![CDATA[/CARD/FIELDS/FIELD[NAME='Documento_Papel']/VALUE]]></XPATH>
      </FIELD>
      <FIELD type="AdditionalFields" label="Tipo_Acesso" source-type="AdditionalFields">
        <TAG><![CDATA[#PRIMEIROREGISTO:CA:Tipo_Acesso#]]></TAG>
        <VALUE><![CDATA[#PRIMEIROREGISTO:CA:Tipo_Acesso#]]></VALUE>
        <XPATH><![CDATA[/CARD/FIELDS/FIELD[NAME='Tipo_Acesso']/VALUE]]></XPATH>
      </FIELD>
      <FIELD type="AdditionalFields" label="Descricao_NRO" source-type="AdditionalFields">
        <TAG><![CDATA[#PRIMEIROREGISTO:CA:Descricao_NRO#]]></TAG>
        <VALUE><![CDATA[#PRIMEIROREGISTO:CA:Descricao_NRO#]]></VALUE>
        <XPATH><![CDATA[/CARD/FIELDS/FIELD[NAME='Descricao_NRO']/VALUE]]></XPATH>
      </FIELD>
      <FIELD type="AdditionalFields" label="Ano_Ref" source-type="AdditionalFields">
        <TAG><![CDATA[#PRIMEIROREGISTO:CA:Ano_Ref#]]></TAG>
        <VALUE><![CDATA[#PRIMEIROREGISTO:CA:Ano_Ref#]]></VALUE>
        <XPATH><![CDATA[/CARD/FIELDS/FIELD[NAME='Ano_Ref']/VALUE]]></XPATH>
      </FIELD>
      <FIELD type="AdditionalFields" label="Mes_Ref" source-type="AdditionalFields">
        <TAG><![CDATA[#PRIMEIROREGISTO:CA:Mes_Ref#]]></TAG>
        <VALUE><![CDATA[#PRIMEIROREGISTO:CA:Mes_Ref#]]></VALUE>
        <XPATH><![CDATA[/CARD/FIELDS/FIELD[NAME='Mes_Ref']/VALUE]]></XPATH>
      </FIELD>
      <FIELD type="AdditionalFields" label="Situacao" source-type="AdditionalFields">
        <TAG><![CDATA[#PRIMEIROREGISTO:CA:Situacao#]]></TAG>
        <VALUE><![CDATA[#PRIMEIROREGISTO:CA:Situacao#]]></VALUE>
        <XPATH><![CDATA[/CARD/FIELDS/FIELD[NAME='Situacao']/VALUE]]></XPATH>
      </FIELD>
    </NODE>
  </NODE>
  <NODE label="1ºProcesso da Distribuição" type="DistributionFirstProcessTemplate" source-type="DistributionFirstProcessTemplate" replaceValue="false">
    <FIELD label="Nº de Processo">
      <TAG><![CDATA[#PRIMEIROPROCESSO:NUMERO#]]></TAG>
      <VALUE><![CDATA[Nº de Processo]]></VALUE>
      <XPATH><![CDATA[/PROCESS/@processKeyToString]]></XPATH>
    </FIELD>
    <FIELD label="Assunto">
      <TAG><![CDATA[#PRIMEIROPROCESSO:ASSUNTO#]]></TAG>
      <VALUE><![CDATA[Assunto]]></VALUE>
      <XPATH><![CDATA[/PROCESS/GENERAL_DATA/Subject]]></XPATH>
    </FIELD>
    <FIELD label="Observações">
      <TAG><![CDATA[#PRIMEIROPROCESSO:OBSERVACOES#]]></TAG>
      <VALUE><![CDATA[Observações]]></VALUE>
      <XPATH><![CDATA[/PROCESS/GENERAL_DATA/Comments]]></XPATH>
    </FIELD>
    <NODE label="Documentos">
      <FIELD label="Nome">
        <TAG><![CDATA[#PRIMEIROPROCESSO:DOCUMENTO:1:NOME#]]></TAG>
        <VALUE><![CDATA[Nome]]></VALUE>
        <XPATH/>
      </FIELD>
      <FIELD label="Referência">
        <TAG><![CDATA[#PRIMEIROPROCESSO:DOCUMENTO:1:REFERENCIA#]]></TAG>
        <VALUE><![CDATA[Referência]]></VALUE>
        <XPATH/>
      </FIELD>
      <FIELD label="Tipo de Documento">
        <TAG><![CDATA[#PRIMEIROPROCESSO:DOCUMENTO:1:TIPO#]]></TAG>
        <VALUE><![CDATA[Tipo de Documento]]></VALUE>
        <XPATH/>
      </FIELD>
      <FIELD label="Observações">
        <TAG><![CDATA[#PRIMEIROPROCESSO:DOCUMENTO:1:OBSERVACOES#]]></TAG>
        <VALUE><![CDATA[Observações]]></VALUE>
        <XPATH/>
      </FIELD>
      <FIELD label="Data na Origem" dtype="D">
        <TAG><![CDATA[#PRIMEIROPROCESSO:DOCUMENTO:1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Nome_remetente" source-type="AdditionalFields">
        <TAG><![CDATA[#PRIMEIROPROCESSO:CA:Nome_remetente#]]></TAG>
        <VALUE><![CDATA[#PRIMEIROPROCESSO:CA:Nome_remetente#]]></VALUE>
        <XPATH><![CDATA[/CARD/FIELDS/FIELD[NAME='Nome_remetente']/VALUE]]></XPATH>
      </FIELD>
      <FIELD type="AdditionalFields" label="Destino_ISP" source-type="AdditionalFields">
        <TAG><![CDATA[#PRIMEIROPROCESSO:CA:Destino_ISP#]]></TAG>
        <VALUE><![CDATA[#PRIMEIROPROCESSO:CA:Destino_ISP#]]></VALUE>
        <XPATH><![CDATA[/CARD/FIELDS/FIELD[NAME='Destino_ISP']/VALUE]]></XPATH>
      </FIELD>
      <FIELD type="AdditionalFields" label="CC_ISP" source-type="AdditionalFields">
        <TAG><![CDATA[#PRIMEIROPROCESSO:CA:CC_ISP#]]></TAG>
        <VALUE><![CDATA[#PRIMEIROPROCESSO:CA:CC_ISP#]]></VALUE>
        <XPATH><![CDATA[/CARD/FIELDS/FIELD[NAME='CC_ISP']/VALUE]]></XPATH>
      </FIELD>
      <FIELD type="AdditionalFields" label="N_Serie" source-type="AdditionalFields">
        <TAG><![CDATA[#PRIMEIROPROCESSO:CA:N_Serie#]]></TAG>
        <VALUE><![CDATA[#PRIMEIROPROCESSO:CA:N_Serie#]]></VALUE>
        <XPATH><![CDATA[/CARD/FIELDS/FIELD[NAME='N_Serie']/VALUE]]></XPATH>
      </FIELD>
      <FIELD type="AdditionalFields" label="Pasta_arquivo" source-type="AdditionalFields">
        <TAG><![CDATA[#PRIMEIROPROCESSO:CA:Pasta_arquivo#]]></TAG>
        <VALUE><![CDATA[#PRIMEIROPROCESSO:CA:Pasta_arquivo#]]></VALUE>
        <XPATH><![CDATA[/CARD/FIELDS/FIELD[NAME='Pasta_arquivo']/VALUE]]></XPATH>
      </FIELD>
      <FIELD type="AdditionalFields" label="N_factura" source-type="AdditionalFields">
        <TAG><![CDATA[#PRIMEIROPROCESSO:CA:N_factura#]]></TAG>
        <VALUE><![CDATA[#PRIMEIROPROCESSO:CA:N_factura#]]></VALUE>
        <XPATH><![CDATA[/CARD/FIELDS/FIELD[NAME='N_factura']/VALUE]]></XPATH>
      </FIELD>
      <FIELD type="AdditionalFields" label="Data_emissao" source-type="AdditionalFields">
        <TAG><![CDATA[#PRIMEIROPROCESSO:CA:Data_emissao#]]></TAG>
        <VALUE><![CDATA[#PRIMEIROPROCESSO:CA:Data_emissao#]]></VALUE>
        <XPATH><![CDATA[/CARD/FIELDS/FIELD[NAME='Data_emissao']/VALUE]]></XPATH>
      </FIELD>
      <FIELD type="AdditionalFields" label="Nome_fornecedor" source-type="AdditionalFields">
        <TAG><![CDATA[#PRIMEIROPROCESSO:CA:Nome_fornecedor#]]></TAG>
        <VALUE><![CDATA[#PRIMEIROPROCESSO:CA:Nome_fornecedor#]]></VALUE>
        <XPATH><![CDATA[/CARD/FIELDS/FIELD[NAME='Nome_fornecedor']/VALUE]]></XPATH>
      </FIELD>
      <FIELD type="AdditionalFields" label="Valor_total" source-type="AdditionalFields">
        <TAG><![CDATA[#PRIMEIROPROCESSO:CA:Valor_total#]]></TAG>
        <VALUE><![CDATA[#PRIMEIROPROCESSO:CA:Valor_total#]]></VALUE>
        <XPATH><![CDATA[/CARD/FIELDS/FIELD[NAME='Valor_total']/VALUE]]></XPATH>
      </FIELD>
      <FIELD type="AdditionalFields" label="Entidade_destin" source-type="AdditionalFields">
        <TAG><![CDATA[#PRIMEIROPROCESSO:CA:Entidade_destin#]]></TAG>
        <VALUE><![CDATA[#PRIMEIROPROCESSO:CA:Entidade_destin#]]></VALUE>
        <XPATH><![CDATA[/CARD/FIELDS/FIELD[NAME='Entidade_destin']/VALUE]]></XPATH>
      </FIELD>
      <FIELD type="AdditionalFields" label="Origem_ISP" source-type="AdditionalFields">
        <TAG><![CDATA[#PRIMEIROPROCESSO:CA:Origem_ISP#]]></TAG>
        <VALUE><![CDATA[#PRIMEIROPROCESSO:CA:Origem_ISP#]]></VALUE>
        <XPATH><![CDATA[/CARD/FIELDS/FIELD[NAME='Origem_ISP']/VALUE]]></XPATH>
      </FIELD>
      <FIELD type="AdditionalFields" label="Tipo_prodservic" source-type="AdditionalFields">
        <TAG><![CDATA[#PRIMEIROPROCESSO:CA:Tipo_prodservic#]]></TAG>
        <VALUE><![CDATA[#PRIMEIROPROCESSO:CA:Tipo_prodservic#]]></VALUE>
        <XPATH><![CDATA[/CARD/FIELDS/FIELD[NAME='Tipo_prodservic']/VALUE]]></XPATH>
      </FIELD>
      <FIELD type="AdditionalFields" label="Nome_orgaocomun" source-type="AdditionalFields">
        <TAG><![CDATA[#PRIMEIROPROCESSO:CA:Nome_orgaocomun#]]></TAG>
        <VALUE><![CDATA[#PRIMEIROPROCESSO:CA:Nome_orgaocomun#]]></VALUE>
        <XPATH><![CDATA[/CARD/FIELDS/FIELD[NAME='Nome_orgaocomun']/VALUE]]></XPATH>
      </FIELD>
      <FIELD type="AdditionalFields" label="Tipo_Notinf" source-type="AdditionalFields">
        <TAG><![CDATA[#PRIMEIROPROCESSO:CA:Tipo_Notinf#]]></TAG>
        <VALUE><![CDATA[#PRIMEIROPROCESSO:CA:Tipo_Notinf#]]></VALUE>
        <XPATH><![CDATA[/CARD/FIELDS/FIELD[NAME='Tipo_Notinf']/VALUE]]></XPATH>
      </FIELD>
      <FIELD type="AdditionalFields" label="Data_conf" source-type="AdditionalFields">
        <TAG><![CDATA[#PRIMEIROPROCESSO:CA:Data_conf#]]></TAG>
        <VALUE><![CDATA[#PRIMEIROPROCESSO:CA:Data_conf#]]></VALUE>
        <XPATH><![CDATA[/CARD/FIELDS/FIELD[NAME='Data_conf']/VALUE]]></XPATH>
      </FIELD>
      <FIELD type="AdditionalFields" label="Local_conf" source-type="AdditionalFields">
        <TAG><![CDATA[#PRIMEIROPROCESSO:CA:Local_conf#]]></TAG>
        <VALUE><![CDATA[#PRIMEIROPROCESSO:CA:Local_conf#]]></VALUE>
        <XPATH><![CDATA[/CARD/FIELDS/FIELD[NAME='Local_conf']/VALUE]]></XPATH>
      </FIELD>
      <FIELD type="AdditionalFields" label="Tipo_evento" source-type="AdditionalFields">
        <TAG><![CDATA[#PRIMEIROPROCESSO:CA:Tipo_evento#]]></TAG>
        <VALUE><![CDATA[#PRIMEIROPROCESSO:CA:Tipo_evento#]]></VALUE>
        <XPATH><![CDATA[/CARD/FIELDS/FIELD[NAME='Tipo_evento']/VALUE]]></XPATH>
      </FIELD>
      <FIELD type="AdditionalFields" label="Local_evento" source-type="AdditionalFields">
        <TAG><![CDATA[#PRIMEIROPROCESSO:CA:Local_evento#]]></TAG>
        <VALUE><![CDATA[#PRIMEIROPROCESSO:CA:Local_evento#]]></VALUE>
        <XPATH><![CDATA[/CARD/FIELDS/FIELD[NAME='Local_evento']/VALUE]]></XPATH>
      </FIELD>
      <FIELD type="AdditionalFields" label="Data_aberevento" source-type="AdditionalFields">
        <TAG><![CDATA[#PRIMEIROPROCESSO:CA:Data_aberevento#]]></TAG>
        <VALUE><![CDATA[#PRIMEIROPROCESSO:CA:Data_aberevento#]]></VALUE>
        <XPATH><![CDATA[/CARD/FIELDS/FIELD[NAME='Data_aberevento']/VALUE]]></XPATH>
      </FIELD>
      <FIELD type="AdditionalFields" label="Data_fimevento" source-type="AdditionalFields">
        <TAG><![CDATA[#PRIMEIROPROCESSO:CA:Data_fimevento#]]></TAG>
        <VALUE><![CDATA[#PRIMEIROPROCESSO:CA:Data_fimevento#]]></VALUE>
        <XPATH><![CDATA[/CARD/FIELDS/FIELD[NAME='Data_fimevento']/VALUE]]></XPATH>
      </FIELD>
      <FIELD type="AdditionalFields" label="tipo_fluxo" source-type="AdditionalFields">
        <TAG><![CDATA[#PRIMEIROPROCESSO:CA:tipo_fluxo#]]></TAG>
        <VALUE><![CDATA[#PRIMEIROPROCESSO:CA:tipo_fluxo#]]></VALUE>
        <XPATH><![CDATA[/CARD/FIELDS/FIELD[NAME='tipo_fluxo']/VALUE]]></XPATH>
      </FIELD>
      <FIELD type="AdditionalFields" label="Referencia_ISP" source-type="AdditionalFields">
        <TAG><![CDATA[#PRIMEIROPROCESSO:CA:Referencia_ISP#]]></TAG>
        <VALUE><![CDATA[#PRIMEIROPROCESSO:CA:Referencia_ISP#]]></VALUE>
        <XPATH><![CDATA[/CARD/FIELDS/FIELD[NAME='Referencia_ISP']/VALUE]]></XPATH>
      </FIELD>
      <FIELD type="AdditionalFields" label="PID" source-type="AdditionalFields">
        <TAG><![CDATA[#PRIMEIROPROCESSO:CA:PID#]]></TAG>
        <VALUE><![CDATA[#PRIMEIROPROCESSO:CA:PID#]]></VALUE>
        <XPATH><![CDATA[/CARD/FIELDS/FIELD[NAME='PID']/VALUE]]></XPATH>
      </FIELD>
      <FIELD type="AdditionalFields" label="Tipo_documento" source-type="AdditionalFields">
        <TAG><![CDATA[#PRIMEIROPROCESSO:CA:Tipo_documento#]]></TAG>
        <VALUE><![CDATA[#PRIMEIROPROCESSO:CA:Tipo_documento#]]></VALUE>
        <XPATH><![CDATA[/CARD/FIELDS/FIELD[NAME='Tipo_documento']/VALUE]]></XPATH>
      </FIELD>
      <FIELD type="AdditionalFields" label="DIGITALIZ_POR" source-type="AdditionalFields">
        <TAG><![CDATA[#PRIMEIROPROCESSO:CA:DIGITALIZ_POR#]]></TAG>
        <VALUE><![CDATA[#PRIMEIROPROCESSO:CA:DIGITALIZ_POR#]]></VALUE>
        <XPATH><![CDATA[/CARD/FIELDS/FIELD[NAME='DIGITALIZ_POR']/VALUE]]></XPATH>
      </FIELD>
      <FIELD type="AdditionalFields" label="VALIDADO_POR" source-type="AdditionalFields">
        <TAG><![CDATA[#PRIMEIROPROCESSO:CA:VALIDADO_POR#]]></TAG>
        <VALUE><![CDATA[#PRIMEIROPROCESSO:CA:VALIDADO_POR#]]></VALUE>
        <XPATH><![CDATA[/CARD/FIELDS/FIELD[NAME='VALIDADO_POR']/VALUE]]></XPATH>
      </FIELD>
      <FIELD type="AdditionalFields" label="DATA_DIGITALIZ" source-type="AdditionalFields">
        <TAG><![CDATA[#PRIMEIROPROCESSO:CA:DATA_DIGITALIZ#]]></TAG>
        <VALUE><![CDATA[#PRIMEIROPROCESSO:CA:DATA_DIGITALIZ#]]></VALUE>
        <XPATH><![CDATA[/CARD/FIELDS/FIELD[NAME='DATA_DIGITALIZ']/VALUE]]></XPATH>
      </FIELD>
      <FIELD type="AdditionalFields" label="DATA_VALIDACAO" source-type="AdditionalFields">
        <TAG><![CDATA[#PRIMEIROPROCESSO:CA:DATA_VALIDACAO#]]></TAG>
        <VALUE><![CDATA[#PRIMEIROPROCESSO:CA:DATA_VALIDACAO#]]></VALUE>
        <XPATH><![CDATA[/CARD/FIELDS/FIELD[NAME='DATA_VALIDACAO']/VALUE]]></XPATH>
      </FIELD>
      <FIELD type="AdditionalFields" label="Documento_DCC" source-type="AdditionalFields">
        <TAG><![CDATA[#PRIMEIROPROCESSO:CA:Documento_DCC#]]></TAG>
        <VALUE><![CDATA[#PRIMEIROPROCESSO:CA:Documento_DCC#]]></VALUE>
        <XPATH><![CDATA[/CARD/FIELDS/FIELD[NAME='Documento_DCC']/VALUE]]></XPATH>
      </FIELD>
      <FIELD type="AdditionalFields" label="Ent_Processos" source-type="AdditionalFields">
        <TAG><![CDATA[#PRIMEIROPROCESSO:CA:Ent_Processos#]]></TAG>
        <VALUE><![CDATA[#PRIMEIROPROCESSO:CA:Ent_Processos#]]></VALUE>
        <XPATH><![CDATA[/CARD/FIELDS/FIELD[NAME='Ent_Processos']/VALUE]]></XPATH>
      </FIELD>
      <FIELD type="AdditionalFields" label="Nome_entidade" source-type="AdditionalFields">
        <TAG><![CDATA[#PRIMEIROPROCESSO:CA:Nome_entidade#]]></TAG>
        <VALUE><![CDATA[#PRIMEIROPROCESSO:CA:Nome_entidade#]]></VALUE>
        <XPATH><![CDATA[/CARD/FIELDS/FIELD[NAME='Nome_entidade']/VALUE]]></XPATH>
      </FIELD>
      <FIELD type="AdditionalFields" label="Data_pedido" source-type="AdditionalFields">
        <TAG><![CDATA[#PRIMEIROPROCESSO:CA:Data_pedido#]]></TAG>
        <VALUE><![CDATA[#PRIMEIROPROCESSO:CA:Data_pedido#]]></VALUE>
        <XPATH><![CDATA[/CARD/FIELDS/FIELD[NAME='Data_pedido']/VALUE]]></XPATH>
      </FIELD>
      <FIELD type="AdditionalFields" label="Tipo_distrib" source-type="AdditionalFields">
        <TAG><![CDATA[#PRIMEIROPROCESSO:CA:Tipo_distrib#]]></TAG>
        <VALUE><![CDATA[#PRIMEIROPROCESSO:CA:Tipo_distrib#]]></VALUE>
        <XPATH><![CDATA[/CARD/FIELDS/FIELD[NAME='Tipo_distrib']/VALUE]]></XPATH>
      </FIELD>
      <FIELD type="AdditionalFields" label="Tipo_destinatar" source-type="AdditionalFields">
        <TAG><![CDATA[#PRIMEIROPROCESSO:CA:Tipo_destinatar#]]></TAG>
        <VALUE><![CDATA[#PRIMEIROPROCESSO:CA:Tipo_destinatar#]]></VALUE>
        <XPATH><![CDATA[/CARD/FIELDS/FIELD[NAME='Tipo_destinatar']/VALUE]]></XPATH>
      </FIELD>
      <FIELD type="AdditionalFields" label="N_doc_distrib" source-type="AdditionalFields">
        <TAG><![CDATA[#PRIMEIROPROCESSO:CA:N_doc_distrib#]]></TAG>
        <VALUE><![CDATA[#PRIMEIROPROCESSO:CA:N_doc_distrib#]]></VALUE>
        <XPATH><![CDATA[/CARD/FIELDS/FIELD[NAME='N_doc_distrib']/VALUE]]></XPATH>
      </FIELD>
      <FIELD type="AdditionalFields" label="Data_distrib" source-type="AdditionalFields">
        <TAG><![CDATA[#PRIMEIROPROCESSO:CA:Data_distrib#]]></TAG>
        <VALUE><![CDATA[#PRIMEIROPROCESSO:CA:Data_distrib#]]></VALUE>
        <XPATH><![CDATA[/CARD/FIELDS/FIELD[NAME='Data_distrib']/VALUE]]></XPATH>
      </FIELD>
      <FIELD type="AdditionalFields" label="Morada_remetent" source-type="AdditionalFields">
        <TAG><![CDATA[#PRIMEIROPROCESSO:CA:Morada_remetent#]]></TAG>
        <VALUE><![CDATA[#PRIMEIROPROCESSO:CA:Morada_remetent#]]></VALUE>
        <XPATH><![CDATA[/CARD/FIELDS/FIELD[NAME='Morada_remetent']/VALUE]]></XPATH>
      </FIELD>
      <FIELD type="AdditionalFields" label="Codigo_Postal_3" source-type="AdditionalFields">
        <TAG><![CDATA[#PRIMEIROPROCESSO:CA:Codigo_Postal_3#]]></TAG>
        <VALUE><![CDATA[#PRIMEIROPROCESSO:CA:Codigo_Postal_3#]]></VALUE>
        <XPATH><![CDATA[/CARD/FIELDS/FIELD[NAME='Codigo_Postal_3']/VALUE]]></XPATH>
      </FIELD>
      <FIELD type="AdditionalFields" label="Codigo_Postal_4" source-type="AdditionalFields">
        <TAG><![CDATA[#PRIMEIROPROCESSO:CA:Codigo_Postal_4#]]></TAG>
        <VALUE><![CDATA[#PRIMEIROPROCESSO:CA:Codigo_Postal_4#]]></VALUE>
        <XPATH><![CDATA[/CARD/FIELDS/FIELD[NAME='Codigo_Postal_4']/VALUE]]></XPATH>
      </FIELD>
      <FIELD type="AdditionalFields" label="Localidade" source-type="AdditionalFields">
        <TAG><![CDATA[#PRIMEIROPROCESSO:CA:Localidade#]]></TAG>
        <VALUE><![CDATA[#PRIMEIROPROCESSO:CA:Localidade#]]></VALUE>
        <XPATH><![CDATA[/CARD/FIELDS/FIELD[NAME='Localidade']/VALUE]]></XPATH>
      </FIELD>
      <FIELD type="AdditionalFields" label="Nom_Entidade" source-type="AdditionalFields">
        <TAG><![CDATA[#PRIMEIROPROCESSO:CA:Nom_Entidade#]]></TAG>
        <VALUE><![CDATA[#PRIMEIROPROCESSO:CA:Nom_Entidade#]]></VALUE>
        <XPATH><![CDATA[/CARD/FIELDS/FIELD[NAME='Nom_Entidade']/VALUE]]></XPATH>
      </FIELD>
      <FIELD type="AdditionalFields" label="Ano_rec" source-type="AdditionalFields">
        <TAG><![CDATA[#PRIMEIROPROCESSO:CA:Ano_rec#]]></TAG>
        <VALUE><![CDATA[#PRIMEIROPROCESSO:CA:Ano_rec#]]></VALUE>
        <XPATH><![CDATA[/CARD/FIELDS/FIELD[NAME='Ano_rec']/VALUE]]></XPATH>
      </FIELD>
      <FIELD type="AdditionalFields" label="Area" source-type="AdditionalFields">
        <TAG><![CDATA[#PRIMEIROPROCESSO:CA:Area#]]></TAG>
        <VALUE><![CDATA[#PRIMEIROPROCESSO:CA:Area#]]></VALUE>
        <XPATH><![CDATA[/CARD/FIELDS/FIELD[NAME='Area']/VALUE]]></XPATH>
      </FIELD>
      <FIELD type="AdditionalFields" label="Assunto_DCM" source-type="AdditionalFields">
        <TAG><![CDATA[#PRIMEIROPROCESSO:CA:Assunto_DCM#]]></TAG>
        <VALUE><![CDATA[#PRIMEIROPROCESSO:CA:Assunto_DCM#]]></VALUE>
        <XPATH><![CDATA[/CARD/FIELDS/FIELD[NAME='Assunto_DCM']/VALUE]]></XPATH>
      </FIELD>
      <FIELD type="AdditionalFields" label="Autor" source-type="AdditionalFields">
        <TAG><![CDATA[#PRIMEIROPROCESSO:CA:Autor#]]></TAG>
        <VALUE><![CDATA[#PRIMEIROPROCESSO:CA:Autor#]]></VALUE>
        <XPATH><![CDATA[/CARD/FIELDS/FIELD[NAME='Autor']/VALUE]]></XPATH>
      </FIELD>
      <FIELD type="AdditionalFields" label="Colaborador" source-type="AdditionalFields">
        <TAG><![CDATA[#PRIMEIROPROCESSO:CA:Colaborador#]]></TAG>
        <VALUE><![CDATA[#PRIMEIROPROCESSO:CA:Colaborador#]]></VALUE>
        <XPATH><![CDATA[/CARD/FIELDS/FIELD[NAME='Colaborador']/VALUE]]></XPATH>
      </FIELD>
      <FIELD type="AdditionalFields" label="UO" source-type="AdditionalFields">
        <TAG><![CDATA[#PRIMEIROPROCESSO:CA:UO#]]></TAG>
        <VALUE><![CDATA[#PRIMEIROPROCESSO:CA:UO#]]></VALUE>
        <XPATH><![CDATA[/CARD/FIELDS/FIELD[NAME='UO']/VALUE]]></XPATH>
      </FIELD>
      <FIELD type="AdditionalFields" label="Ativ_Ramo" source-type="AdditionalFields">
        <TAG><![CDATA[#PRIMEIROPROCESSO:CA:Ativ_Ramo#]]></TAG>
        <VALUE><![CDATA[#PRIMEIROPROCESSO:CA:Ativ_Ramo#]]></VALUE>
        <XPATH><![CDATA[/CARD/FIELDS/FIELD[NAME='Ativ_Ramo']/VALUE]]></XPATH>
      </FIELD>
      <FIELD type="AdditionalFields" label="Coordenador" source-type="AdditionalFields">
        <TAG><![CDATA[#PRIMEIROPROCESSO:CA:Coordenador#]]></TAG>
        <VALUE><![CDATA[#PRIMEIROPROCESSO:CA:Coordenador#]]></VALUE>
        <XPATH><![CDATA[/CARD/FIELDS/FIELD[NAME='Coordenador']/VALUE]]></XPATH>
      </FIELD>
      <FIELD type="AdditionalFields" label="Coordenador_G" source-type="AdditionalFields">
        <TAG><![CDATA[#PRIMEIROPROCESSO:CA:Coordenador_G#]]></TAG>
        <VALUE><![CDATA[#PRIMEIROPROCESSO:CA:Coordenador_G#]]></VALUE>
        <XPATH><![CDATA[/CARD/FIELDS/FIELD[NAME='Coordenador_G']/VALUE]]></XPATH>
      </FIELD>
      <FIELD type="AdditionalFields" label="Data_Reuniao" source-type="AdditionalFields">
        <TAG><![CDATA[#PRIMEIROPROCESSO:CA:Data_Reuniao#]]></TAG>
        <VALUE><![CDATA[#PRIMEIROPROCESSO:CA:Data_Reuniao#]]></VALUE>
        <XPATH><![CDATA[/CARD/FIELDS/FIELD[NAME='Data_Reuniao']/VALUE]]></XPATH>
      </FIELD>
      <FIELD type="AdditionalFields" label="Dec_Fav_Rec" source-type="AdditionalFields">
        <TAG><![CDATA[#PRIMEIROPROCESSO:CA:Dec_Fav_Rec#]]></TAG>
        <VALUE><![CDATA[#PRIMEIROPROCESSO:CA:Dec_Fav_Rec#]]></VALUE>
        <XPATH><![CDATA[/CARD/FIELDS/FIELD[NAME='Dec_Fav_Rec']/VALUE]]></XPATH>
      </FIELD>
      <FIELD type="AdditionalFields" label="Desig_Public" source-type="AdditionalFields">
        <TAG><![CDATA[#PRIMEIROPROCESSO:CA:Desig_Public#]]></TAG>
        <VALUE><![CDATA[#PRIMEIROPROCESSO:CA:Desig_Public#]]></VALUE>
        <XPATH><![CDATA[/CARD/FIELDS/FIELD[NAME='Desig_Public']/VALUE]]></XPATH>
      </FIELD>
      <FIELD type="AdditionalFields" label="Destino" source-type="AdditionalFields">
        <TAG><![CDATA[#PRIMEIROPROCESSO:CA:Destino#]]></TAG>
        <VALUE><![CDATA[#PRIMEIROPROCESSO:CA:Destino#]]></VALUE>
        <XPATH><![CDATA[/CARD/FIELDS/FIELD[NAME='Destino']/VALUE]]></XPATH>
      </FIELD>
      <FIELD type="AdditionalFields" label="Distribuicao" source-type="AdditionalFields">
        <TAG><![CDATA[#PRIMEIROPROCESSO:CA:Distribuicao#]]></TAG>
        <VALUE><![CDATA[#PRIMEIROPROCESSO:CA:Distribuicao#]]></VALUE>
        <XPATH><![CDATA[/CARD/FIELDS/FIELD[NAME='Distribuicao']/VALUE]]></XPATH>
      </FIELD>
      <FIELD type="AdditionalFields" label="Dt_env_resp" source-type="AdditionalFields">
        <TAG><![CDATA[#PRIMEIROPROCESSO:CA:Dt_env_resp#]]></TAG>
        <VALUE><![CDATA[#PRIMEIROPROCESSO:CA:Dt_env_resp#]]></VALUE>
        <XPATH><![CDATA[/CARD/FIELDS/FIELD[NAME='Dt_env_resp']/VALUE]]></XPATH>
      </FIELD>
      <FIELD type="AdditionalFields" label="Dt_lim_resp" source-type="AdditionalFields">
        <TAG><![CDATA[#PRIMEIROPROCESSO:CA:Dt_lim_resp#]]></TAG>
        <VALUE><![CDATA[#PRIMEIROPROCESSO:CA:Dt_lim_resp#]]></VALUE>
        <XPATH><![CDATA[/CARD/FIELDS/FIELD[NAME='Dt_lim_resp']/VALUE]]></XPATH>
      </FIELD>
      <FIELD type="AdditionalFields" label="Dt_v_final" source-type="AdditionalFields">
        <TAG><![CDATA[#PRIMEIROPROCESSO:CA:Dt_v_final#]]></TAG>
        <VALUE><![CDATA[#PRIMEIROPROCESSO:CA:Dt_v_final#]]></VALUE>
        <XPATH><![CDATA[/CARD/FIELDS/FIELD[NAME='Dt_v_final']/VALUE]]></XPATH>
      </FIELD>
      <FIELD type="AdditionalFields" label="Ent_Visada" source-type="AdditionalFields">
        <TAG><![CDATA[#PRIMEIROPROCESSO:CA:Ent_Visada#]]></TAG>
        <VALUE><![CDATA[#PRIMEIROPROCESSO:CA:Ent_Visada#]]></VALUE>
        <XPATH><![CDATA[/CARD/FIELDS/FIELD[NAME='Ent_Visada']/VALUE]]></XPATH>
      </FIELD>
      <FIELD type="AdditionalFields" label="Env_Proced" source-type="AdditionalFields">
        <TAG><![CDATA[#PRIMEIROPROCESSO:CA:Env_Proced#]]></TAG>
        <VALUE><![CDATA[#PRIMEIROPROCESSO:CA:Env_Proced#]]></VALUE>
        <XPATH><![CDATA[/CARD/FIELDS/FIELD[NAME='Env_Proced']/VALUE]]></XPATH>
      </FIELD>
      <FIELD type="AdditionalFields" label="Form_Tratam" source-type="AdditionalFields">
        <TAG><![CDATA[#PRIMEIROPROCESSO:CA:Form_Tratam#]]></TAG>
        <VALUE><![CDATA[#PRIMEIROPROCESSO:CA:Form_Tratam#]]></VALUE>
        <XPATH><![CDATA[/CARD/FIELDS/FIELD[NAME='Form_Tratam']/VALUE]]></XPATH>
      </FIELD>
      <FIELD type="AdditionalFields" label="Local" source-type="AdditionalFields">
        <TAG><![CDATA[#PRIMEIROPROCESSO:CA:Local#]]></TAG>
        <VALUE><![CDATA[#PRIMEIROPROCESSO:CA:Local#]]></VALUE>
        <XPATH><![CDATA[/CARD/FIELDS/FIELD[NAME='Local']/VALUE]]></XPATH>
      </FIELD>
      <FIELD type="AdditionalFields" label="N_Casos" source-type="AdditionalFields">
        <TAG><![CDATA[#PRIMEIROPROCESSO:CA:N_Casos#]]></TAG>
        <VALUE><![CDATA[#PRIMEIROPROCESSO:CA:N_Casos#]]></VALUE>
        <XPATH><![CDATA[/CARD/FIELDS/FIELD[NAME='N_Casos']/VALUE]]></XPATH>
      </FIELD>
      <FIELD type="AdditionalFields" label="N_Circular" source-type="AdditionalFields">
        <TAG><![CDATA[#PRIMEIROPROCESSO:CA:N_Circular#]]></TAG>
        <VALUE><![CDATA[#PRIMEIROPROCESSO:CA:N_Circular#]]></VALUE>
        <XPATH><![CDATA[/CARD/FIELDS/FIELD[NAME='N_Circular']/VALUE]]></XPATH>
      </FIELD>
      <FIELD type="AdditionalFields" label="N_Con_Pub" source-type="AdditionalFields">
        <TAG><![CDATA[#PRIMEIROPROCESSO:CA:N_Con_Pub#]]></TAG>
        <VALUE><![CDATA[#PRIMEIROPROCESSO:CA:N_Con_Pub#]]></VALUE>
        <XPATH><![CDATA[/CARD/FIELDS/FIELD[NAME='N_Con_Pub']/VALUE]]></XPATH>
      </FIELD>
      <FIELD type="AdditionalFields" label="N_N_Regulam" source-type="AdditionalFields">
        <TAG><![CDATA[#PRIMEIROPROCESSO:CA:N_N_Regulam#]]></TAG>
        <VALUE><![CDATA[#PRIMEIROPROCESSO:CA:N_N_Regulam#]]></VALUE>
        <XPATH><![CDATA[/CARD/FIELDS/FIELD[NAME='N_N_Regulam']/VALUE]]></XPATH>
      </FIELD>
      <FIELD type="AdditionalFields" label="Nc_Rv_Procd" source-type="AdditionalFields">
        <TAG><![CDATA[#PRIMEIROPROCESSO:CA:Nc_Rv_Procd#]]></TAG>
        <VALUE><![CDATA[#PRIMEIROPROCESSO:CA:Nc_Rv_Procd#]]></VALUE>
        <XPATH><![CDATA[/CARD/FIELDS/FIELD[NAME='Nc_Rv_Procd']/VALUE]]></XPATH>
      </FIELD>
      <FIELD type="AdditionalFields" label="Num_P_Leg" source-type="AdditionalFields">
        <TAG><![CDATA[#PRIMEIROPROCESSO:CA:Num_P_Leg#]]></TAG>
        <VALUE><![CDATA[#PRIMEIROPROCESSO:CA:Num_P_Leg#]]></VALUE>
        <XPATH><![CDATA[/CARD/FIELDS/FIELD[NAME='Num_P_Leg']/VALUE]]></XPATH>
      </FIELD>
      <FIELD type="AdditionalFields" label="Num_Processo" source-type="AdditionalFields">
        <TAG><![CDATA[#PRIMEIROPROCESSO:CA:Num_Processo#]]></TAG>
        <VALUE><![CDATA[#PRIMEIROPROCESSO:CA:Num_Processo#]]></VALUE>
        <XPATH><![CDATA[/CARD/FIELDS/FIELD[NAME='Num_Processo']/VALUE]]></XPATH>
      </FIELD>
      <FIELD type="AdditionalFields" label="Num_Ref_Viag" source-type="AdditionalFields">
        <TAG><![CDATA[#PRIMEIROPROCESSO:CA:Num_Ref_Viag#]]></TAG>
        <VALUE><![CDATA[#PRIMEIROPROCESSO:CA:Num_Ref_Viag#]]></VALUE>
        <XPATH><![CDATA[/CARD/FIELDS/FIELD[NAME='Num_Ref_Viag']/VALUE]]></XPATH>
      </FIELD>
      <FIELD type="AdditionalFields" label="Ord_Jur_C" source-type="AdditionalFields">
        <TAG><![CDATA[#PRIMEIROPROCESSO:CA:Ord_Jur_C#]]></TAG>
        <VALUE><![CDATA[#PRIMEIROPROCESSO:CA:Ord_Jur_C#]]></VALUE>
        <XPATH><![CDATA[/CARD/FIELDS/FIELD[NAME='Ord_Jur_C']/VALUE]]></XPATH>
      </FIELD>
      <FIELD type="AdditionalFields" label="Orig_Extern" source-type="AdditionalFields">
        <TAG><![CDATA[#PRIMEIROPROCESSO:CA:Orig_Extern#]]></TAG>
        <VALUE><![CDATA[#PRIMEIROPROCESSO:CA:Orig_Extern#]]></VALUE>
        <XPATH><![CDATA[/CARD/FIELDS/FIELD[NAME='Orig_Extern']/VALUE]]></XPATH>
      </FIELD>
      <FIELD type="AdditionalFields" label="Origem" source-type="AdditionalFields">
        <TAG><![CDATA[#PRIMEIROPROCESSO:CA:Origem#]]></TAG>
        <VALUE><![CDATA[#PRIMEIROPROCESSO:CA:Origem#]]></VALUE>
        <XPATH><![CDATA[/CARD/FIELDS/FIELD[NAME='Origem']/VALUE]]></XPATH>
      </FIELD>
      <FIELD type="AdditionalFields" label="Origem_Int" source-type="AdditionalFields">
        <TAG><![CDATA[#PRIMEIROPROCESSO:CA:Origem_Int#]]></TAG>
        <VALUE><![CDATA[#PRIMEIROPROCESSO:CA:Origem_Int#]]></VALUE>
        <XPATH><![CDATA[/CARD/FIELDS/FIELD[NAME='Origem_Int']/VALUE]]></XPATH>
      </FIELD>
      <FIELD type="AdditionalFields" label="Partes" source-type="AdditionalFields">
        <TAG><![CDATA[#PRIMEIROPROCESSO:CA:Partes#]]></TAG>
        <VALUE><![CDATA[#PRIMEIROPROCESSO:CA:Partes#]]></VALUE>
        <XPATH><![CDATA[/CARD/FIELDS/FIELD[NAME='Partes']/VALUE]]></XPATH>
      </FIELD>
      <FIELD type="AdditionalFields" label="Ponto_Sit" source-type="AdditionalFields">
        <TAG><![CDATA[#PRIMEIROPROCESSO:CA:Ponto_Sit#]]></TAG>
        <VALUE><![CDATA[#PRIMEIROPROCESSO:CA:Ponto_Sit#]]></VALUE>
        <XPATH><![CDATA[/CARD/FIELDS/FIELD[NAME='Ponto_Sit']/VALUE]]></XPATH>
      </FIELD>
      <FIELD type="AdditionalFields" label="Prioridade" source-type="AdditionalFields">
        <TAG><![CDATA[#PRIMEIROPROCESSO:CA:Prioridade#]]></TAG>
        <VALUE><![CDATA[#PRIMEIROPROCESSO:CA:Prioridade#]]></VALUE>
        <XPATH><![CDATA[/CARD/FIELDS/FIELD[NAME='Prioridade']/VALUE]]></XPATH>
      </FIELD>
      <FIELD type="AdditionalFields" label="Proc_Compl" source-type="AdditionalFields">
        <TAG><![CDATA[#PRIMEIROPROCESSO:CA:Proc_Compl#]]></TAG>
        <VALUE><![CDATA[#PRIMEIROPROCESSO:CA:Proc_Compl#]]></VALUE>
        <XPATH><![CDATA[/CARD/FIELDS/FIELD[NAME='Proc_Compl']/VALUE]]></XPATH>
      </FIELD>
      <FIELD type="AdditionalFields" label="Ramo" source-type="AdditionalFields">
        <TAG><![CDATA[#PRIMEIROPROCESSO:CA:Ramo#]]></TAG>
        <VALUE><![CDATA[#PRIMEIROPROCESSO:CA:Ramo#]]></VALUE>
        <XPATH><![CDATA[/CARD/FIELDS/FIELD[NAME='Ramo']/VALUE]]></XPATH>
      </FIELD>
      <FIELD type="AdditionalFields" label="Ref_Carta" source-type="AdditionalFields">
        <TAG><![CDATA[#PRIMEIROPROCESSO:CA:Ref_Carta#]]></TAG>
        <VALUE><![CDATA[#PRIMEIROPROCESSO:CA:Ref_Carta#]]></VALUE>
        <XPATH><![CDATA[/CARD/FIELDS/FIELD[NAME='Ref_Carta']/VALUE]]></XPATH>
      </FIELD>
      <FIELD type="AdditionalFields" label="Ref_Int" source-type="AdditionalFields">
        <TAG><![CDATA[#PRIMEIROPROCESSO:CA:Ref_Int#]]></TAG>
        <VALUE><![CDATA[#PRIMEIROPROCESSO:CA:Ref_Int#]]></VALUE>
        <XPATH><![CDATA[/CARD/FIELDS/FIELD[NAME='Ref_Int']/VALUE]]></XPATH>
      </FIELD>
      <FIELD type="AdditionalFields" label="Relator" source-type="AdditionalFields">
        <TAG><![CDATA[#PRIMEIROPROCESSO:CA:Relator#]]></TAG>
        <VALUE><![CDATA[#PRIMEIROPROCESSO:CA:Relator#]]></VALUE>
        <XPATH><![CDATA[/CARD/FIELDS/FIELD[NAME='Relator']/VALUE]]></XPATH>
      </FIELD>
      <FIELD type="AdditionalFields" label="Resp_Equipa_DCM" source-type="AdditionalFields">
        <TAG><![CDATA[#PRIMEIROPROCESSO:CA:Resp_Equipa_DCM#]]></TAG>
        <VALUE><![CDATA[#PRIMEIROPROCESSO:CA:Resp_Equipa_DCM#]]></VALUE>
        <XPATH><![CDATA[/CARD/FIELDS/FIELD[NAME='Resp_Equipa_DCM']/VALUE]]></XPATH>
      </FIELD>
      <FIELD type="AdditionalFields" label="Resultado" source-type="AdditionalFields">
        <TAG><![CDATA[#PRIMEIROPROCESSO:CA:Resultado#]]></TAG>
        <VALUE><![CDATA[#PRIMEIROPROCESSO:CA:Resultado#]]></VALUE>
        <XPATH><![CDATA[/CARD/FIELDS/FIELD[NAME='Resultado']/VALUE]]></XPATH>
      </FIELD>
      <FIELD type="AdditionalFields" label="Seccao" source-type="AdditionalFields">
        <TAG><![CDATA[#PRIMEIROPROCESSO:CA:Seccao#]]></TAG>
        <VALUE><![CDATA[#PRIMEIROPROCESSO:CA:Seccao#]]></VALUE>
        <XPATH><![CDATA[/CARD/FIELDS/FIELD[NAME='Seccao']/VALUE]]></XPATH>
      </FIELD>
      <FIELD type="AdditionalFields" label="Tema" source-type="AdditionalFields">
        <TAG><![CDATA[#PRIMEIROPROCESSO:CA:Tema#]]></TAG>
        <VALUE><![CDATA[#PRIMEIROPROCESSO:CA:Tema#]]></VALUE>
        <XPATH><![CDATA[/CARD/FIELDS/FIELD[NAME='Tema']/VALUE]]></XPATH>
      </FIELD>
      <FIELD type="AdditionalFields" label="Tempo_vida" source-type="AdditionalFields">
        <TAG><![CDATA[#PRIMEIROPROCESSO:CA:Tempo_vida#]]></TAG>
        <VALUE><![CDATA[#PRIMEIROPROCESSO:CA:Tempo_vida#]]></VALUE>
        <XPATH><![CDATA[/CARD/FIELDS/FIELD[NAME='Tempo_vida']/VALUE]]></XPATH>
      </FIELD>
      <FIELD type="AdditionalFields" label="Tipo_DCM" source-type="AdditionalFields">
        <TAG><![CDATA[#PRIMEIROPROCESSO:CA:Tipo_DCM#]]></TAG>
        <VALUE><![CDATA[#PRIMEIROPROCESSO:CA:Tipo_DCM#]]></VALUE>
        <XPATH><![CDATA[/CARD/FIELDS/FIELD[NAME='Tipo_DCM']/VALUE]]></XPATH>
      </FIELD>
      <FIELD type="AdditionalFields" label="Tipo_Reuniao" source-type="AdditionalFields">
        <TAG><![CDATA[#PRIMEIROPROCESSO:CA:Tipo_Reuniao#]]></TAG>
        <VALUE><![CDATA[#PRIMEIROPROCESSO:CA:Tipo_Reuniao#]]></VALUE>
        <XPATH><![CDATA[/CARD/FIELDS/FIELD[NAME='Tipo_Reuniao']/VALUE]]></XPATH>
      </FIELD>
      <FIELD type="AdditionalFields" label="Tipologia" source-type="AdditionalFields">
        <TAG><![CDATA[#PRIMEIROPROCESSO:CA:Tipologia#]]></TAG>
        <VALUE><![CDATA[#PRIMEIROPROCESSO:CA:Tipologia#]]></VALUE>
        <XPATH><![CDATA[/CARD/FIELDS/FIELD[NAME='Tipologia']/VALUE]]></XPATH>
      </FIELD>
      <FIELD type="AdditionalFields" label="Tribunal" source-type="AdditionalFields">
        <TAG><![CDATA[#PRIMEIROPROCESSO:CA:Tribunal#]]></TAG>
        <VALUE><![CDATA[#PRIMEIROPROCESSO:CA:Tribunal#]]></VALUE>
        <XPATH><![CDATA[/CARD/FIELDS/FIELD[NAME='Tribunal']/VALUE]]></XPATH>
      </FIELD>
      <FIELD type="AdditionalFields" label="Equipa_DSS" source-type="AdditionalFields">
        <TAG><![CDATA[#PRIMEIROPROCESSO:CA:Equipa_DSS#]]></TAG>
        <VALUE><![CDATA[#PRIMEIROPROCESSO:CA:Equipa_DSS#]]></VALUE>
        <XPATH><![CDATA[/CARD/FIELDS/FIELD[NAME='Equipa_DSS']/VALUE]]></XPATH>
      </FIELD>
      <FIELD type="AdditionalFields" label="Equipa_DSF" source-type="AdditionalFields">
        <TAG><![CDATA[#PRIMEIROPROCESSO:CA:Equipa_DSF#]]></TAG>
        <VALUE><![CDATA[#PRIMEIROPROCESSO:CA:Equipa_DSF#]]></VALUE>
        <XPATH><![CDATA[/CARD/FIELDS/FIELD[NAME='Equipa_DSF']/VALUE]]></XPATH>
      </FIELD>
      <FIELD type="AdditionalFields" label="Equipa_DCM" source-type="AdditionalFields">
        <TAG><![CDATA[#PRIMEIROPROCESSO:CA:Equipa_DCM#]]></TAG>
        <VALUE><![CDATA[#PRIMEIROPROCESSO:CA:Equipa_DCM#]]></VALUE>
        <XPATH><![CDATA[/CARD/FIELDS/FIELD[NAME='Equipa_DCM']/VALUE]]></XPATH>
      </FIELD>
      <FIELD type="AdditionalFields" label="Resp_Equipa_DSS" source-type="AdditionalFields">
        <TAG><![CDATA[#PRIMEIROPROCESSO:CA:Resp_Equipa_DSS#]]></TAG>
        <VALUE><![CDATA[#PRIMEIROPROCESSO:CA:Resp_Equipa_DSS#]]></VALUE>
        <XPATH><![CDATA[/CARD/FIELDS/FIELD[NAME='Resp_Equipa_DSS']/VALUE]]></XPATH>
      </FIELD>
      <FIELD type="AdditionalFields" label="Resp_Equipa_DSF" source-type="AdditionalFields">
        <TAG><![CDATA[#PRIMEIROPROCESSO:CA:Resp_Equipa_DSF#]]></TAG>
        <VALUE><![CDATA[#PRIMEIROPROCESSO:CA:Resp_Equipa_DSF#]]></VALUE>
        <XPATH><![CDATA[/CARD/FIELDS/FIELD[NAME='Resp_Equipa_DSF']/VALUE]]></XPATH>
      </FIELD>
      <FIELD type="AdditionalFields" label="Ent_Nomes" source-type="AdditionalFields">
        <TAG><![CDATA[#PRIMEIROPROCESSO:CA:Ent_Nomes#]]></TAG>
        <VALUE><![CDATA[#PRIMEIROPROCESSO:CA:Ent_Nomes#]]></VALUE>
        <XPATH><![CDATA[/CARD/FIELDS/FIELD[NAME='Ent_Nomes']/VALUE]]></XPATH>
      </FIELD>
      <FIELD type="AdditionalFields" label="Ent_Codigos" source-type="AdditionalFields">
        <TAG><![CDATA[#PRIMEIROPROCESSO:CA:Ent_Codigos#]]></TAG>
        <VALUE><![CDATA[#PRIMEIROPROCESSO:CA:Ent_Codigos#]]></VALUE>
        <XPATH><![CDATA[/CARD/FIELDS/FIELD[NAME='Ent_Codigos']/VALUE]]></XPATH>
      </FIELD>
      <FIELD type="AdditionalFields" label="Atrib_Equipa" source-type="AdditionalFields">
        <TAG><![CDATA[#PRIMEIROPROCESSO:CA:Atrib_Equipa#]]></TAG>
        <VALUE><![CDATA[#PRIMEIROPROCESSO:CA:Atrib_Equipa#]]></VALUE>
        <XPATH><![CDATA[/CARD/FIELDS/FIELD[NAME='Atrib_Equipa']/VALUE]]></XPATH>
      </FIELD>
      <FIELD type="AdditionalFields" label="Gestor" source-type="AdditionalFields">
        <TAG><![CDATA[#PRIMEIROPROCESSO:CA:Gestor#]]></TAG>
        <VALUE><![CDATA[#PRIMEIROPROCESSO:CA:Gestor#]]></VALUE>
        <XPATH><![CDATA[/CARD/FIELDS/FIELD[NAME='Gestor']/VALUE]]></XPATH>
      </FIELD>
      <FIELD type="AdditionalFields" label="Gestor2" source-type="AdditionalFields">
        <TAG><![CDATA[#PRIMEIROPROCESSO:CA:Gestor2#]]></TAG>
        <VALUE><![CDATA[#PRIMEIROPROCESSO:CA:Gestor2#]]></VALUE>
        <XPATH><![CDATA[/CARD/FIELDS/FIELD[NAME='Gestor2']/VALUE]]></XPATH>
      </FIELD>
      <FIELD type="AdditionalFields" label="Origem_Exterior" source-type="AdditionalFields">
        <TAG><![CDATA[#PRIMEIROPROCESSO:CA:Origem_Exterior#]]></TAG>
        <VALUE><![CDATA[#PRIMEIROPROCESSO:CA:Origem_Exterior#]]></VALUE>
        <XPATH><![CDATA[/CARD/FIELDS/FIELD[NAME='Origem_Exterior']/VALUE]]></XPATH>
      </FIELD>
      <FIELD type="AdditionalFields" label="OrigemDJU" source-type="AdditionalFields">
        <TAG><![CDATA[#PRIMEIROPROCESSO:CA:OrigemDJU#]]></TAG>
        <VALUE><![CDATA[#PRIMEIROPROCESSO:CA:OrigemDJU#]]></VALUE>
        <XPATH><![CDATA[/CARD/FIELDS/FIELD[NAME='OrigemDJU']/VALUE]]></XPATH>
      </FIELD>
      <FIELD type="AdditionalFields" label="Codigo" source-type="AdditionalFields">
        <TAG><![CDATA[#PRIMEIROPROCESSO:CA:Codigo#]]></TAG>
        <VALUE><![CDATA[#PRIMEIROPROCESSO:CA:Codigo#]]></VALUE>
        <XPATH><![CDATA[/CARD/FIELDS/FIELD[NAME='Codigo']/VALUE]]></XPATH>
      </FIELD>
      <FIELD type="AdditionalFields" label="NivelPrioridade" source-type="AdditionalFields">
        <TAG><![CDATA[#PRIMEIROPROCESSO:CA:NivelPrioridade#]]></TAG>
        <VALUE><![CDATA[#PRIMEIROPROCESSO:CA:NivelPrioridade#]]></VALUE>
        <XPATH><![CDATA[/CARD/FIELDS/FIELD[NAME='NivelPrioridade']/VALUE]]></XPATH>
      </FIELD>
      <FIELD type="AdditionalFields" label="Estado_DJU" source-type="AdditionalFields">
        <TAG><![CDATA[#PRIMEIROPROCESSO:CA:Estado_DJU#]]></TAG>
        <VALUE><![CDATA[#PRIMEIROPROCESSO:CA:Estado_DJU#]]></VALUE>
        <XPATH><![CDATA[/CARD/FIELDS/FIELD[NAME='Estado_DJU']/VALUE]]></XPATH>
      </FIELD>
      <FIELD type="AdditionalFields" label="Data_instaur" source-type="AdditionalFields">
        <TAG><![CDATA[#PRIMEIROPROCESSO:CA:Data_instaur#]]></TAG>
        <VALUE><![CDATA[#PRIMEIROPROCESSO:CA:Data_instaur#]]></VALUE>
        <XPATH><![CDATA[/CARD/FIELDS/FIELD[NAME='Data_instaur']/VALUE]]></XPATH>
      </FIELD>
      <FIELD type="AdditionalFields" label="Data_Conclusao" source-type="AdditionalFields">
        <TAG><![CDATA[#PRIMEIROPROCESSO:CA:Data_Conclusao#]]></TAG>
        <VALUE><![CDATA[#PRIMEIROPROCESSO:CA:Data_Conclusao#]]></VALUE>
        <XPATH><![CDATA[/CARD/FIELDS/FIELD[NAME='Data_Conclusao']/VALUE]]></XPATH>
      </FIELD>
      <FIELD type="AdditionalFields" label="N_aut_notícia" source-type="AdditionalFields">
        <TAG><![CDATA[#PRIMEIROPROCESSO:CA:N_aut_notícia#]]></TAG>
        <VALUE><![CDATA[#PRIMEIROPROCESSO:CA:N_aut_notícia#]]></VALUE>
        <XPATH><![CDATA[/CARD/FIELDS/FIELD[NAME='N_aut_notícia']/VALUE]]></XPATH>
      </FIELD>
      <FIELD type="AdditionalFields" label="Artigo_Violado" source-type="AdditionalFields">
        <TAG><![CDATA[#PRIMEIROPROCESSO:CA:Artigo_Violado#]]></TAG>
        <VALUE><![CDATA[#PRIMEIROPROCESSO:CA:Artigo_Violado#]]></VALUE>
        <XPATH><![CDATA[/CARD/FIELDS/FIELD[NAME='Artigo_Violado']/VALUE]]></XPATH>
      </FIELD>
      <FIELD type="AdditionalFields" label="N_Art_Violado" source-type="AdditionalFields">
        <TAG><![CDATA[#PRIMEIROPROCESSO:CA:N_Art_Violado#]]></TAG>
        <VALUE><![CDATA[#PRIMEIROPROCESSO:CA:N_Art_Violado#]]></VALUE>
        <XPATH><![CDATA[/CARD/FIELDS/FIELD[NAME='N_Art_Violado']/VALUE]]></XPATH>
      </FIELD>
      <FIELD type="AdditionalFields" label="Al_Art_Violado" source-type="AdditionalFields">
        <TAG><![CDATA[#PRIMEIROPROCESSO:CA:Al_Art_Violado#]]></TAG>
        <VALUE><![CDATA[#PRIMEIROPROCESSO:CA:Al_Art_Violado#]]></VALUE>
        <XPATH><![CDATA[/CARD/FIELDS/FIELD[NAME='Al_Art_Violado']/VALUE]]></XPATH>
      </FIELD>
      <FIELD type="AdditionalFields" label="Sub_Art_Violado" source-type="AdditionalFields">
        <TAG><![CDATA[#PRIMEIROPROCESSO:CA:Sub_Art_Violado#]]></TAG>
        <VALUE><![CDATA[#PRIMEIROPROCESSO:CA:Sub_Art_Violado#]]></VALUE>
        <XPATH><![CDATA[/CARD/FIELDS/FIELD[NAME='Sub_Art_Violado']/VALUE]]></XPATH>
      </FIELD>
      <FIELD type="AdditionalFields" label="Sancao_Prevista" source-type="AdditionalFields">
        <TAG><![CDATA[#PRIMEIROPROCESSO:CA:Sancao_Prevista#]]></TAG>
        <VALUE><![CDATA[#PRIMEIROPROCESSO:CA:Sancao_Prevista#]]></VALUE>
        <XPATH><![CDATA[/CARD/FIELDS/FIELD[NAME='Sancao_Prevista']/VALUE]]></XPATH>
      </FIELD>
      <FIELD type="AdditionalFields" label="N_Sanc_Prevista" source-type="AdditionalFields">
        <TAG><![CDATA[#PRIMEIROPROCESSO:CA:N_Sanc_Prevista#]]></TAG>
        <VALUE><![CDATA[#PRIMEIROPROCESSO:CA:N_Sanc_Prevista#]]></VALUE>
        <XPATH><![CDATA[/CARD/FIELDS/FIELD[NAME='N_Sanc_Prevista']/VALUE]]></XPATH>
      </FIELD>
      <FIELD type="AdditionalFields" label="Data_Apr_Defesa" source-type="AdditionalFields">
        <TAG><![CDATA[#PRIMEIROPROCESSO:CA:Data_Apr_Defesa#]]></TAG>
        <VALUE><![CDATA[#PRIMEIROPROCESSO:CA:Data_Apr_Defesa#]]></VALUE>
        <XPATH><![CDATA[/CARD/FIELDS/FIELD[NAME='Data_Apr_Defesa']/VALUE]]></XPATH>
      </FIELD>
      <FIELD type="AdditionalFields" label="Data_Decisao" source-type="AdditionalFields">
        <TAG><![CDATA[#PRIMEIROPROCESSO:CA:Data_Decisao#]]></TAG>
        <VALUE><![CDATA[#PRIMEIROPROCESSO:CA:Data_Decisao#]]></VALUE>
        <XPATH><![CDATA[/CARD/FIELDS/FIELD[NAME='Data_Decisao']/VALUE]]></XPATH>
      </FIELD>
      <FIELD type="AdditionalFields" label="Decisao" source-type="AdditionalFields">
        <TAG><![CDATA[#PRIMEIROPROCESSO:CA:Decisao#]]></TAG>
        <VALUE><![CDATA[#PRIMEIROPROCESSO:CA:Decisao#]]></VALUE>
        <XPATH><![CDATA[/CARD/FIELDS/FIELD[NAME='Decisao']/VALUE]]></XPATH>
      </FIELD>
      <FIELD type="AdditionalFields" label="SuspensaoCoima" source-type="AdditionalFields">
        <TAG><![CDATA[#PRIMEIROPROCESSO:CA:SuspensaoCoima#]]></TAG>
        <VALUE><![CDATA[#PRIMEIROPROCESSO:CA:SuspensaoCoima#]]></VALUE>
        <XPATH><![CDATA[/CARD/FIELDS/FIELD[NAME='SuspensaoCoima']/VALUE]]></XPATH>
      </FIELD>
      <FIELD type="AdditionalFields" label="Sancoes_Acess" source-type="AdditionalFields">
        <TAG><![CDATA[#PRIMEIROPROCESSO:CA:Sancoes_Acess#]]></TAG>
        <VALUE><![CDATA[#PRIMEIROPROCESSO:CA:Sancoes_Acess#]]></VALUE>
        <XPATH><![CDATA[/CARD/FIELDS/FIELD[NAME='Sancoes_Acess']/VALUE]]></XPATH>
      </FIELD>
      <FIELD type="AdditionalFields" label="Valor_Coima" source-type="AdditionalFields">
        <TAG><![CDATA[#PRIMEIROPROCESSO:CA:Valor_Coima#]]></TAG>
        <VALUE><![CDATA[#PRIMEIROPROCESSO:CA:Valor_Coima#]]></VALUE>
        <XPATH><![CDATA[/CARD/FIELDS/FIELD[NAME='Valor_Coima']/VALUE]]></XPATH>
      </FIELD>
      <FIELD type="AdditionalFields" label="N_DUC" source-type="AdditionalFields">
        <TAG><![CDATA[#PRIMEIROPROCESSO:CA:N_DUC#]]></TAG>
        <VALUE><![CDATA[#PRIMEIROPROCESSO:CA:N_DUC#]]></VALUE>
        <XPATH><![CDATA[/CARD/FIELDS/FIELD[NAME='N_DUC']/VALUE]]></XPATH>
      </FIELD>
      <FIELD type="AdditionalFields" label="Data_Pgto_Coima" source-type="AdditionalFields">
        <TAG><![CDATA[#PRIMEIROPROCESSO:CA:Data_Pgto_Coima#]]></TAG>
        <VALUE><![CDATA[#PRIMEIROPROCESSO:CA:Data_Pgto_Coima#]]></VALUE>
        <XPATH><![CDATA[/CARD/FIELDS/FIELD[NAME='Data_Pgto_Coima']/VALUE]]></XPATH>
      </FIELD>
      <FIELD type="AdditionalFields" label="Data_trans_julg" source-type="AdditionalFields">
        <TAG><![CDATA[#PRIMEIROPROCESSO:CA:Data_trans_julg#]]></TAG>
        <VALUE><![CDATA[#PRIMEIROPROCESSO:CA:Data_trans_julg#]]></VALUE>
        <XPATH><![CDATA[/CARD/FIELDS/FIELD[NAME='Data_trans_julg']/VALUE]]></XPATH>
      </FIELD>
      <FIELD type="AdditionalFields" label="Impug_Judicial" source-type="AdditionalFields">
        <TAG><![CDATA[#PRIMEIROPROCESSO:CA:Impug_Judicial#]]></TAG>
        <VALUE><![CDATA[#PRIMEIROPROCESSO:CA:Impug_Judicial#]]></VALUE>
        <XPATH><![CDATA[/CARD/FIELDS/FIELD[NAME='Impug_Judicial']/VALUE]]></XPATH>
      </FIELD>
      <FIELD type="AdditionalFields" label="Mandatario_ISP" source-type="AdditionalFields">
        <TAG><![CDATA[#PRIMEIROPROCESSO:CA:Mandatario_ISP#]]></TAG>
        <VALUE><![CDATA[#PRIMEIROPROCESSO:CA:Mandatario_ISP#]]></VALUE>
        <XPATH><![CDATA[/CARD/FIELDS/FIELD[NAME='Mandatario_ISP']/VALUE]]></XPATH>
      </FIELD>
      <FIELD type="AdditionalFields" label="Tribunal_Recurs" source-type="AdditionalFields">
        <TAG><![CDATA[#PRIMEIROPROCESSO:CA:Tribunal_Recurs#]]></TAG>
        <VALUE><![CDATA[#PRIMEIROPROCESSO:CA:Tribunal_Recurs#]]></VALUE>
        <XPATH><![CDATA[/CARD/FIELDS/FIELD[NAME='Tribunal_Recurs']/VALUE]]></XPATH>
      </FIELD>
      <FIELD type="AdditionalFields" label="Juizo" source-type="AdditionalFields">
        <TAG><![CDATA[#PRIMEIROPROCESSO:CA:Juizo#]]></TAG>
        <VALUE><![CDATA[#PRIMEIROPROCESSO:CA:Juizo#]]></VALUE>
        <XPATH><![CDATA[/CARD/FIELDS/FIELD[NAME='Juizo']/VALUE]]></XPATH>
      </FIELD>
      <FIELD type="AdditionalFields" label="N_Proc_Tribunal" source-type="AdditionalFields">
        <TAG><![CDATA[#PRIMEIROPROCESSO:CA:N_Proc_Tribunal#]]></TAG>
        <VALUE><![CDATA[#PRIMEIROPROCESSO:CA:N_Proc_Tribunal#]]></VALUE>
        <XPATH><![CDATA[/CARD/FIELDS/FIELD[NAME='N_Proc_Tribunal']/VALUE]]></XPATH>
      </FIELD>
      <FIELD type="AdditionalFields" label="Julgamentos" source-type="AdditionalFields">
        <TAG><![CDATA[#PRIMEIROPROCESSO:CA:Julgamentos#]]></TAG>
        <VALUE><![CDATA[#PRIMEIROPROCESSO:CA:Julgamentos#]]></VALUE>
        <XPATH><![CDATA[/CARD/FIELDS/FIELD[NAME='Julgamentos']/VALUE]]></XPATH>
      </FIELD>
      <FIELD type="AdditionalFields" label="Testem_ISP_Conv" source-type="AdditionalFields">
        <TAG><![CDATA[#PRIMEIROPROCESSO:CA:Testem_ISP_Conv#]]></TAG>
        <VALUE><![CDATA[#PRIMEIROPROCESSO:CA:Testem_ISP_Conv#]]></VALUE>
        <XPATH><![CDATA[/CARD/FIELDS/FIELD[NAME='Testem_ISP_Conv']/VALUE]]></XPATH>
      </FIELD>
      <FIELD type="AdditionalFields" label="Recurso_Relacao" source-type="AdditionalFields">
        <TAG><![CDATA[#PRIMEIROPROCESSO:CA:Recurso_Relacao#]]></TAG>
        <VALUE><![CDATA[#PRIMEIROPROCESSO:CA:Recurso_Relacao#]]></VALUE>
        <XPATH><![CDATA[/CARD/FIELDS/FIELD[NAME='Recurso_Relacao']/VALUE]]></XPATH>
      </FIELD>
      <FIELD type="AdditionalFields" label="Res_Impug_jud" source-type="AdditionalFields">
        <TAG><![CDATA[#PRIMEIROPROCESSO:CA:Res_Impug_jud#]]></TAG>
        <VALUE><![CDATA[#PRIMEIROPROCESSO:CA:Res_Impug_jud#]]></VALUE>
        <XPATH><![CDATA[/CARD/FIELDS/FIELD[NAME='Res_Impug_jud']/VALUE]]></XPATH>
      </FIELD>
      <FIELD type="AdditionalFields" label="N_Cert_Proc_Exc" source-type="AdditionalFields">
        <TAG><![CDATA[#PRIMEIROPROCESSO:CA:N_Cert_Proc_Exc#]]></TAG>
        <VALUE><![CDATA[#PRIMEIROPROCESSO:CA:N_Cert_Proc_Exc#]]></VALUE>
        <XPATH><![CDATA[/CARD/FIELDS/FIELD[NAME='N_Cert_Proc_Exc']/VALUE]]></XPATH>
      </FIELD>
      <FIELD type="AdditionalFields" label="Proc_Materializ" source-type="AdditionalFields">
        <TAG><![CDATA[#PRIMEIROPROCESSO:CA:Proc_Materializ#]]></TAG>
        <VALUE><![CDATA[#PRIMEIROPROCESSO:CA:Proc_Materializ#]]></VALUE>
        <XPATH><![CDATA[/CARD/FIELDS/FIELD[NAME='Proc_Materializ']/VALUE]]></XPATH>
      </FIELD>
      <FIELD type="AdditionalFields" label="Nome_Arguido" source-type="AdditionalFields">
        <TAG><![CDATA[#PRIMEIROPROCESSO:CA:Nome_Arguido#]]></TAG>
        <VALUE><![CDATA[#PRIMEIROPROCESSO:CA:Nome_Arguido#]]></VALUE>
        <XPATH><![CDATA[/CARD/FIELDS/FIELD[NAME='Nome_Arguido']/VALUE]]></XPATH>
      </FIELD>
      <FIELD type="AdditionalFields" label="Tipo_Arguido" source-type="AdditionalFields">
        <TAG><![CDATA[#PRIMEIROPROCESSO:CA:Tipo_Arguido#]]></TAG>
        <VALUE><![CDATA[#PRIMEIROPROCESSO:CA:Tipo_Arguido#]]></VALUE>
        <XPATH><![CDATA[/CARD/FIELDS/FIELD[NAME='Tipo_Arguido']/VALUE]]></XPATH>
      </FIELD>
      <FIELD type="AdditionalFields" label="Instrutor" source-type="AdditionalFields">
        <TAG><![CDATA[#PRIMEIROPROCESSO:CA:Instrutor#]]></TAG>
        <VALUE><![CDATA[#PRIMEIROPROCESSO:CA:Instrutor#]]></VALUE>
        <XPATH><![CDATA[/CARD/FIELDS/FIELD[NAME='Instrutor']/VALUE]]></XPATH>
      </FIELD>
      <FIELD type="AdditionalFields" label="Sub_Sancao_prev" source-type="AdditionalFields">
        <TAG><![CDATA[#PRIMEIROPROCESSO:CA:Sub_Sancao_prev#]]></TAG>
        <VALUE><![CDATA[#PRIMEIROPROCESSO:CA:Sub_Sancao_prev#]]></VALUE>
        <XPATH><![CDATA[/CARD/FIELDS/FIELD[NAME='Sub_Sancao_prev']/VALUE]]></XPATH>
      </FIELD>
      <FIELD type="AdditionalFields" label="Tecn_Resp_DSF" source-type="AdditionalFields">
        <TAG><![CDATA[#PRIMEIROPROCESSO:CA:Tecn_Resp_DSF#]]></TAG>
        <VALUE><![CDATA[#PRIMEIROPROCESSO:CA:Tecn_Resp_DSF#]]></VALUE>
        <XPATH><![CDATA[/CARD/FIELDS/FIELD[NAME='Tecn_Resp_DSF']/VALUE]]></XPATH>
      </FIELD>
      <FIELD type="AdditionalFields" label="Tecn_Resp_DSS" source-type="AdditionalFields">
        <TAG><![CDATA[#PRIMEIROPROCESSO:CA:Tecn_Resp_DSS#]]></TAG>
        <VALUE><![CDATA[#PRIMEIROPROCESSO:CA:Tecn_Resp_DSS#]]></VALUE>
        <XPATH><![CDATA[/CARD/FIELDS/FIELD[NAME='Tecn_Resp_DSS']/VALUE]]></XPATH>
      </FIELD>
      <FIELD type="AdditionalFields" label="Tecn_Resp_DCM" source-type="AdditionalFields">
        <TAG><![CDATA[#PRIMEIROPROCESSO:CA:Tecn_Resp_DCM#]]></TAG>
        <VALUE><![CDATA[#PRIMEIROPROCESSO:CA:Tecn_Resp_DCM#]]></VALUE>
        <XPATH><![CDATA[/CARD/FIELDS/FIELD[NAME='Tecn_Resp_DCM']/VALUE]]></XPATH>
      </FIELD>
      <FIELD type="AdditionalFields" label="Tecn_Resp_DARF" source-type="AdditionalFields">
        <TAG><![CDATA[#PRIMEIROPROCESSO:CA:Tecn_Resp_DARF#]]></TAG>
        <VALUE><![CDATA[#PRIMEIROPROCESSO:CA:Tecn_Resp_DARF#]]></VALUE>
        <XPATH><![CDATA[/CARD/FIELDS/FIELD[NAME='Tecn_Resp_DARF']/VALUE]]></XPATH>
      </FIELD>
      <FIELD type="AdditionalFields" label="Tecn_Resp_DARM" source-type="AdditionalFields">
        <TAG><![CDATA[#PRIMEIROPROCESSO:CA:Tecn_Resp_DARM#]]></TAG>
        <VALUE><![CDATA[#PRIMEIROPROCESSO:CA:Tecn_Resp_DARM#]]></VALUE>
        <XPATH><![CDATA[/CARD/FIELDS/FIELD[NAME='Tecn_Resp_DARM']/VALUE]]></XPATH>
      </FIELD>
      <FIELD type="AdditionalFields" label="Tecn_Resp_DES" source-type="AdditionalFields">
        <TAG><![CDATA[#PRIMEIROPROCESSO:CA:Tecn_Resp_DES#]]></TAG>
        <VALUE><![CDATA[#PRIMEIROPROCESSO:CA:Tecn_Resp_DES#]]></VALUE>
        <XPATH><![CDATA[/CARD/FIELDS/FIELD[NAME='Tecn_Resp_DES']/VALUE]]></XPATH>
      </FIELD>
      <FIELD type="AdditionalFields" label="Tecn_Resp_DRS" source-type="AdditionalFields">
        <TAG><![CDATA[#PRIMEIROPROCESSO:CA:Tecn_Resp_DRS#]]></TAG>
        <VALUE><![CDATA[#PRIMEIROPROCESSO:CA:Tecn_Resp_DRS#]]></VALUE>
        <XPATH><![CDATA[/CARD/FIELDS/FIELD[NAME='Tecn_Resp_DRS']/VALUE]]></XPATH>
      </FIELD>
      <FIELD type="AdditionalFields" label="Tecn_Resp_DPR" source-type="AdditionalFields">
        <TAG><![CDATA[#PRIMEIROPROCESSO:CA:Tecn_Resp_DPR#]]></TAG>
        <VALUE><![CDATA[#PRIMEIROPROCESSO:CA:Tecn_Resp_DPR#]]></VALUE>
        <XPATH><![CDATA[/CARD/FIELDS/FIELD[NAME='Tecn_Resp_DPR']/VALUE]]></XPATH>
      </FIELD>
      <FIELD type="AdditionalFields" label="Tecn_Resp_DJU" source-type="AdditionalFields">
        <TAG><![CDATA[#PRIMEIROPROCESSO:CA:Tecn_Resp_DJU#]]></TAG>
        <VALUE><![CDATA[#PRIMEIROPROCESSO:CA:Tecn_Resp_DJU#]]></VALUE>
        <XPATH><![CDATA[/CARD/FIELDS/FIELD[NAME='Tecn_Resp_DJU']/VALUE]]></XPATH>
      </FIELD>
      <FIELD type="AdditionalFields" label="TP_11.01.02" source-type="AdditionalFields">
        <TAG><![CDATA[#PRIMEIROPROCESSO:CA:TP_11.01.02#]]></TAG>
        <VALUE><![CDATA[#PRIMEIROPROCESSO:CA:TP_11.01.02#]]></VALUE>
        <XPATH><![CDATA[/CARD/FIELDS/FIELD[NAME='TP_11.01.02']/VALUE]]></XPATH>
      </FIELD>
      <FIELD type="AdditionalFields" label="TP_11.01.03" source-type="AdditionalFields">
        <TAG><![CDATA[#PRIMEIROPROCESSO:CA:TP_11.01.03#]]></TAG>
        <VALUE><![CDATA[#PRIMEIROPROCESSO:CA:TP_11.01.03#]]></VALUE>
        <XPATH><![CDATA[/CARD/FIELDS/FIELD[NAME='TP_11.01.03']/VALUE]]></XPATH>
      </FIELD>
      <FIELD type="AdditionalFields" label="TP_11.01.08" source-type="AdditionalFields">
        <TAG><![CDATA[#PRIMEIROPROCESSO:CA:TP_11.01.08#]]></TAG>
        <VALUE><![CDATA[#PRIMEIROPROCESSO:CA:TP_11.01.08#]]></VALUE>
        <XPATH><![CDATA[/CARD/FIELDS/FIELD[NAME='TP_11.01.08']/VALUE]]></XPATH>
      </FIELD>
      <FIELD type="AdditionalFields" label="TP_11.01.09" source-type="AdditionalFields">
        <TAG><![CDATA[#PRIMEIROPROCESSO:CA:TP_11.01.09#]]></TAG>
        <VALUE><![CDATA[#PRIMEIROPROCESSO:CA:TP_11.01.09#]]></VALUE>
        <XPATH><![CDATA[/CARD/FIELDS/FIELD[NAME='TP_11.01.09']/VALUE]]></XPATH>
      </FIELD>
      <FIELD type="AdditionalFields" label="TP_11.01.13" source-type="AdditionalFields">
        <TAG><![CDATA[#PRIMEIROPROCESSO:CA:TP_11.01.13#]]></TAG>
        <VALUE><![CDATA[#PRIMEIROPROCESSO:CA:TP_11.01.13#]]></VALUE>
        <XPATH><![CDATA[/CARD/FIELDS/FIELD[NAME='TP_11.01.13']/VALUE]]></XPATH>
      </FIELD>
      <FIELD type="AdditionalFields" label="TP_11.01.19.02" source-type="AdditionalFields">
        <TAG><![CDATA[#PRIMEIROPROCESSO:CA:TP_11.01.19.02#]]></TAG>
        <VALUE><![CDATA[#PRIMEIROPROCESSO:CA:TP_11.01.19.02#]]></VALUE>
        <XPATH><![CDATA[/CARD/FIELDS/FIELD[NAME='TP_11.01.19.02']/VALUE]]></XPATH>
      </FIELD>
      <FIELD type="AdditionalFields" label="TP_11.01.20.01" source-type="AdditionalFields">
        <TAG><![CDATA[#PRIMEIROPROCESSO:CA:TP_11.01.20.01#]]></TAG>
        <VALUE><![CDATA[#PRIMEIROPROCESSO:CA:TP_11.01.20.01#]]></VALUE>
        <XPATH><![CDATA[/CARD/FIELDS/FIELD[NAME='TP_11.01.20.01']/VALUE]]></XPATH>
      </FIELD>
      <FIELD type="AdditionalFields" label="TP_11.01.20.02" source-type="AdditionalFields">
        <TAG><![CDATA[#PRIMEIROPROCESSO:CA:TP_11.01.20.02#]]></TAG>
        <VALUE><![CDATA[#PRIMEIROPROCESSO:CA:TP_11.01.20.02#]]></VALUE>
        <XPATH><![CDATA[/CARD/FIELDS/FIELD[NAME='TP_11.01.20.02']/VALUE]]></XPATH>
      </FIELD>
      <FIELD type="AdditionalFields" label="TP_11.01.21.04" source-type="AdditionalFields">
        <TAG><![CDATA[#PRIMEIROPROCESSO:CA:TP_11.01.21.04#]]></TAG>
        <VALUE><![CDATA[#PRIMEIROPROCESSO:CA:TP_11.01.21.04#]]></VALUE>
        <XPATH><![CDATA[/CARD/FIELDS/FIELD[NAME='TP_11.01.21.04']/VALUE]]></XPATH>
      </FIELD>
      <FIELD type="AdditionalFields" label="TP_11.02.22.02" source-type="AdditionalFields">
        <TAG><![CDATA[#PRIMEIROPROCESSO:CA:TP_11.02.22.02#]]></TAG>
        <VALUE><![CDATA[#PRIMEIROPROCESSO:CA:TP_11.02.22.02#]]></VALUE>
        <XPATH><![CDATA[/CARD/FIELDS/FIELD[NAME='TP_11.02.22.02']/VALUE]]></XPATH>
      </FIELD>
      <FIELD type="AdditionalFields" label="TP_11.05.03" source-type="AdditionalFields">
        <TAG><![CDATA[#PRIMEIROPROCESSO:CA:TP_11.05.03#]]></TAG>
        <VALUE><![CDATA[#PRIMEIROPROCESSO:CA:TP_11.05.03#]]></VALUE>
        <XPATH><![CDATA[/CARD/FIELDS/FIELD[NAME='TP_11.05.03']/VALUE]]></XPATH>
      </FIELD>
      <FIELD type="AdditionalFields" label="TP_11.05.07.03" source-type="AdditionalFields">
        <TAG><![CDATA[#PRIMEIROPROCESSO:CA:TP_11.05.07.03#]]></TAG>
        <VALUE><![CDATA[#PRIMEIROPROCESSO:CA:TP_11.05.07.03#]]></VALUE>
        <XPATH><![CDATA[/CARD/FIELDS/FIELD[NAME='TP_11.05.07.03']/VALUE]]></XPATH>
      </FIELD>
      <FIELD type="AdditionalFields" label="Ano_Sem_Tri_Ref" source-type="AdditionalFields">
        <TAG><![CDATA[#PRIMEIROPROCESSO:CA:Ano_Sem_Tri_Ref#]]></TAG>
        <VALUE><![CDATA[#PRIMEIROPROCESSO:CA:Ano_Sem_Tri_Ref#]]></VALUE>
        <XPATH><![CDATA[/CARD/FIELDS/FIELD[NAME='Ano_Sem_Tri_Ref']/VALUE]]></XPATH>
      </FIELD>
      <FIELD type="AdditionalFields" label="Dat/Ano" source-type="AdditionalFields">
        <TAG><![CDATA[#PRIMEIROPROCESSO:CA:Dat/Ano#]]></TAG>
        <VALUE><![CDATA[#PRIMEIROPROCESSO:CA:Dat/Ano#]]></VALUE>
        <XPATH><![CDATA[/CARD/FIELDS/FIELD[NAME='Dat/Ano']/VALUE]]></XPATH>
      </FIELD>
      <FIELD type="AdditionalFields" label="Ref." source-type="AdditionalFields">
        <TAG><![CDATA[#PRIMEIROPROCESSO:CA:Ref.#]]></TAG>
        <VALUE><![CDATA[#PRIMEIROPROCESSO:CA:Ref.#]]></VALUE>
        <XPATH><![CDATA[/CARD/FIELDS/FIELD[NAME='Ref.']/VALUE]]></XPATH>
      </FIELD>
      <FIELD type="AdditionalFields" label="UO/Dep" source-type="AdditionalFields">
        <TAG><![CDATA[#PRIMEIROPROCESSO:CA:UO/Dep#]]></TAG>
        <VALUE><![CDATA[#PRIMEIROPROCESSO:CA:UO/Dep#]]></VALUE>
        <XPATH><![CDATA[/CARD/FIELDS/FIELD[NAME='UO/Dep']/VALUE]]></XPATH>
      </FIELD>
      <FIELD type="AdditionalFields" label="Tp_06.01.02" source-type="AdditionalFields">
        <TAG><![CDATA[#PRIMEIROPROCESSO:CA:Tp_06.01.02#]]></TAG>
        <VALUE><![CDATA[#PRIMEIROPROCESSO:CA:Tp_06.01.02#]]></VALUE>
        <XPATH><![CDATA[/CARD/FIELDS/FIELD[NAME='Tp_06.01.02']/VALUE]]></XPATH>
      </FIELD>
      <FIELD type="AdditionalFields" label="Tp_04.01.02" source-type="AdditionalFields">
        <TAG><![CDATA[#PRIMEIROPROCESSO:CA:Tp_04.01.02#]]></TAG>
        <VALUE><![CDATA[#PRIMEIROPROCESSO:CA:Tp_04.01.02#]]></VALUE>
        <XPATH><![CDATA[/CARD/FIELDS/FIELD[NAME='Tp_04.01.02']/VALUE]]></XPATH>
      </FIELD>
      <FIELD type="AdditionalFields" label="TP_15.02.01" source-type="AdditionalFields">
        <TAG><![CDATA[#PRIMEIROPROCESSO:CA:TP_15.02.01#]]></TAG>
        <VALUE><![CDATA[#PRIMEIROPROCESSO:CA:TP_15.02.01#]]></VALUE>
        <XPATH><![CDATA[/CARD/FIELDS/FIELD[NAME='TP_15.02.01']/VALUE]]></XPATH>
      </FIELD>
      <FIELD type="AdditionalFields" label="TP_15.02.02" source-type="AdditionalFields">
        <TAG><![CDATA[#PRIMEIROPROCESSO:CA:TP_15.02.02#]]></TAG>
        <VALUE><![CDATA[#PRIMEIROPROCESSO:CA:TP_15.02.02#]]></VALUE>
        <XPATH><![CDATA[/CARD/FIELDS/FIELD[NAME='TP_15.02.02']/VALUE]]></XPATH>
      </FIELD>
      <FIELD type="AdditionalFields" label="Resp_Equip_DARF" source-type="AdditionalFields">
        <TAG><![CDATA[#PRIMEIROPROCESSO:CA:Resp_Equip_DARF#]]></TAG>
        <VALUE><![CDATA[#PRIMEIROPROCESSO:CA:Resp_Equip_DARF#]]></VALUE>
        <XPATH><![CDATA[/CARD/FIELDS/FIELD[NAME='Resp_Equip_DARF']/VALUE]]></XPATH>
      </FIELD>
      <FIELD type="AdditionalFields" label="Ent_Tipo" source-type="AdditionalFields">
        <TAG><![CDATA[#PRIMEIROPROCESSO:CA:Ent_Tipo#]]></TAG>
        <VALUE><![CDATA[#PRIMEIROPROCESSO:CA:Ent_Tipo#]]></VALUE>
        <XPATH><![CDATA[/CARD/FIELDS/FIELD[NAME='Ent_Tipo']/VALUE]]></XPATH>
      </FIELD>
      <FIELD type="AdditionalFields" label="Ent_NIF" source-type="AdditionalFields">
        <TAG><![CDATA[#PRIMEIROPROCESSO:CA:Ent_NIF#]]></TAG>
        <VALUE><![CDATA[#PRIMEIROPROCESSO:CA:Ent_NIF#]]></VALUE>
        <XPATH><![CDATA[/CARD/FIELDS/FIELD[NAME='Ent_NIF']/VALUE]]></XPATH>
      </FIELD>
      <FIELD type="AdditionalFields" label="Tecn_Resp_DARS" source-type="AdditionalFields">
        <TAG><![CDATA[#PRIMEIROPROCESSO:CA:Tecn_Resp_DARS#]]></TAG>
        <VALUE><![CDATA[#PRIMEIROPROCESSO:CA:Tecn_Resp_DARS#]]></VALUE>
        <XPATH><![CDATA[/CARD/FIELDS/FIELD[NAME='Tecn_Resp_DARS']/VALUE]]></XPATH>
      </FIELD>
      <FIELD type="AdditionalFields" label="Al_Sancao_Prev" source-type="AdditionalFields">
        <TAG><![CDATA[#PRIMEIROPROCESSO:CA:Al_Sancao_Prev#]]></TAG>
        <VALUE><![CDATA[#PRIMEIROPROCESSO:CA:Al_Sancao_Prev#]]></VALUE>
        <XPATH><![CDATA[/CARD/FIELDS/FIELD[NAME='Al_Sancao_Prev']/VALUE]]></XPATH>
      </FIELD>
      <FIELD type="AdditionalFields" label="Sal_Sancao_Prev" source-type="AdditionalFields">
        <TAG><![CDATA[#PRIMEIROPROCESSO:CA:Sal_Sancao_Prev#]]></TAG>
        <VALUE><![CDATA[#PRIMEIROPROCESSO:CA:Sal_Sancao_Prev#]]></VALUE>
        <XPATH><![CDATA[/CARD/FIELDS/FIELD[NAME='Sal_Sancao_Prev']/VALUE]]></XPATH>
      </FIELD>
      <FIELD type="AdditionalFields" label="Pessoa_Colectiv" source-type="AdditionalFields">
        <TAG><![CDATA[#PRIMEIROPROCESSO:CA:Pessoa_Colectiv#]]></TAG>
        <VALUE><![CDATA[#PRIMEIROPROCESSO:CA:Pessoa_Colectiv#]]></VALUE>
        <XPATH><![CDATA[/CARD/FIELDS/FIELD[NAME='Pessoa_Colectiv']/VALUE]]></XPATH>
      </FIELD>
      <FIELD type="AdditionalFields" label="Mandat_Arguido" source-type="AdditionalFields">
        <TAG><![CDATA[#PRIMEIROPROCESSO:CA:Mandat_Arguido#]]></TAG>
        <VALUE><![CDATA[#PRIMEIROPROCESSO:CA:Mandat_Arguido#]]></VALUE>
        <XPATH><![CDATA[/CARD/FIELDS/FIELD[NAME='Mandat_Arguido']/VALUE]]></XPATH>
      </FIELD>
      <FIELD type="AdditionalFields" label="Tecnicos_DCM" source-type="AdditionalFields">
        <TAG><![CDATA[#PRIMEIROPROCESSO:CA:Tecnicos_DCM#]]></TAG>
        <VALUE><![CDATA[#PRIMEIROPROCESSO:CA:Tecnicos_DCM#]]></VALUE>
        <XPATH><![CDATA[/CARD/FIELDS/FIELD[NAME='Tecnicos_DCM']/VALUE]]></XPATH>
      </FIELD>
      <FIELD type="AdditionalFields" label="N_Carta_CDI" source-type="AdditionalFields">
        <TAG><![CDATA[#PRIMEIROPROCESSO:CA:N_Carta_CDI#]]></TAG>
        <VALUE><![CDATA[#PRIMEIROPROCESSO:CA:N_Carta_CDI#]]></VALUE>
        <XPATH><![CDATA[/CARD/FIELDS/FIELD[NAME='N_Carta_CDI']/VALUE]]></XPATH>
      </FIELD>
      <FIELD type="AdditionalFields" label="Tipo_Represent" source-type="AdditionalFields">
        <TAG><![CDATA[#PRIMEIROPROCESSO:CA:Tipo_Represent#]]></TAG>
        <VALUE><![CDATA[#PRIMEIROPROCESSO:CA:Tipo_Represent#]]></VALUE>
        <XPATH><![CDATA[/CARD/FIELDS/FIELD[NAME='Tipo_Represent']/VALUE]]></XPATH>
      </FIELD>
      <FIELD type="AdditionalFields" label="Tecn_Resp_DDI" source-type="AdditionalFields">
        <TAG><![CDATA[#PRIMEIROPROCESSO:CA:Tecn_Resp_DDI#]]></TAG>
        <VALUE><![CDATA[#PRIMEIROPROCESSO:CA:Tecn_Resp_DDI#]]></VALUE>
        <XPATH><![CDATA[/CARD/FIELDS/FIELD[NAME='Tecn_Resp_DDI']/VALUE]]></XPATH>
      </FIELD>
      <FIELD type="AdditionalFields" label="Ent_PNome" source-type="AdditionalFields">
        <TAG><![CDATA[#PRIMEIROPROCESSO:CA:Ent_PNome#]]></TAG>
        <VALUE><![CDATA[#PRIMEIROPROCESSO:CA:Ent_PNome#]]></VALUE>
        <XPATH><![CDATA[/CARD/FIELDS/FIELD[NAME='Ent_PNome']/VALUE]]></XPATH>
      </FIELD>
      <FIELD type="AdditionalFields" label="Ent_PCod" source-type="AdditionalFields">
        <TAG><![CDATA[#PRIMEIROPROCESSO:CA:Ent_PCod#]]></TAG>
        <VALUE><![CDATA[#PRIMEIROPROCESSO:CA:Ent_PCod#]]></VALUE>
        <XPATH><![CDATA[/CARD/FIELDS/FIELD[NAME='Ent_PCod']/VALUE]]></XPATH>
      </FIELD>
      <FIELD type="AdditionalFields" label="Ent_PNif" source-type="AdditionalFields">
        <TAG><![CDATA[#PRIMEIROPROCESSO:CA:Ent_PNif#]]></TAG>
        <VALUE><![CDATA[#PRIMEIROPROCESSO:CA:Ent_PNif#]]></VALUE>
        <XPATH><![CDATA[/CARD/FIELDS/FIELD[NAME='Ent_PNif']/VALUE]]></XPATH>
      </FIELD>
      <FIELD type="AdditionalFields" label="Ent_PTipo" source-type="AdditionalFields">
        <TAG><![CDATA[#PRIMEIROPROCESSO:CA:Ent_PTipo#]]></TAG>
        <VALUE><![CDATA[#PRIMEIROPROCESSO:CA:Ent_PTipo#]]></VALUE>
        <XPATH><![CDATA[/CARD/FIELDS/FIELD[NAME='Ent_PTipo']/VALUE]]></XPATH>
      </FIELD>
      <FIELD type="AdditionalFields" label="Dat_Autorizacao" source-type="AdditionalFields">
        <TAG><![CDATA[#PRIMEIROPROCESSO:CA:Dat_Autorizacao#]]></TAG>
        <VALUE><![CDATA[#PRIMEIROPROCESSO:CA:Dat_Autorizacao#]]></VALUE>
        <XPATH><![CDATA[/CARD/FIELDS/FIELD[NAME='Dat_Autorizacao']/VALUE]]></XPATH>
      </FIELD>
      <FIELD type="AdditionalFields" label="Tempo_prsv" source-type="AdditionalFields">
        <TAG><![CDATA[#PRIMEIROPROCESSO:CA:Tempo_prsv#]]></TAG>
        <VALUE><![CDATA[#PRIMEIROPROCESSO:CA:Tempo_prsv#]]></VALUE>
        <XPATH><![CDATA[/CARD/FIELDS/FIELD[NAME='Tempo_prsv']/VALUE]]></XPATH>
      </FIELD>
      <FIELD type="AdditionalFields" label="Dt_Autorizacao" source-type="AdditionalFields">
        <TAG><![CDATA[#PRIMEIROPROCESSO:CA:Dt_Autorizacao#]]></TAG>
        <VALUE><![CDATA[#PRIMEIROPROCESSO:CA:Dt_Autorizacao#]]></VALUE>
        <XPATH><![CDATA[/CARD/FIELDS/FIELD[NAME='Dt_Autorizacao']/VALUE]]></XPATH>
      </FIELD>
      <FIELD type="AdditionalFields" label="Sem_efeito" source-type="AdditionalFields">
        <TAG><![CDATA[#PRIMEIROPROCESSO:CA:Sem_efeito#]]></TAG>
        <VALUE><![CDATA[#PRIMEIROPROCESSO:CA:Sem_efeito#]]></VALUE>
        <XPATH><![CDATA[/CARD/FIELDS/FIELD[NAME='Sem_efeito']/VALUE]]></XPATH>
      </FIELD>
      <FIELD type="AdditionalFields" label="TAG" source-type="AdditionalFields">
        <TAG><![CDATA[#PRIMEIROPROCESSO:CA:TAG#]]></TAG>
        <VALUE><![CDATA[#PRIMEIROPROCESSO:CA:TAG#]]></VALUE>
        <XPATH><![CDATA[/CARD/FIELDS/FIELD[NAME='TAG']/VALUE]]></XPATH>
      </FIELD>
      <FIELD type="AdditionalFields" label="TESTE" source-type="AdditionalFields">
        <TAG><![CDATA[#PRIMEIROPROCESSO:CA:TESTE#]]></TAG>
        <VALUE><![CDATA[#PRIMEIROPROCESSO:CA:TESTE#]]></VALUE>
        <XPATH><![CDATA[/CARD/FIELDS/FIELD[NAME='TESTE']/VALUE]]></XPATH>
      </FIELD>
      <FIELD type="AdditionalFields" label="Tipo_Conta" source-type="AdditionalFields">
        <TAG><![CDATA[#PRIMEIROPROCESSO:CA:Tipo_Conta#]]></TAG>
        <VALUE><![CDATA[#PRIMEIROPROCESSO:CA:Tipo_Conta#]]></VALUE>
        <XPATH><![CDATA[/CARD/FIELDS/FIELD[NAME='Tipo_Conta']/VALUE]]></XPATH>
      </FIELD>
      <FIELD type="AdditionalFields" label="Relevante" source-type="AdditionalFields">
        <TAG><![CDATA[#PRIMEIROPROCESSO:CA:Relevante#]]></TAG>
        <VALUE><![CDATA[#PRIMEIROPROCESSO:CA:Relevante#]]></VALUE>
        <XPATH><![CDATA[/CARD/FIELDS/FIELD[NAME='Relevante']/VALUE]]></XPATH>
      </FIELD>
      <FIELD type="AdditionalFields" label="Documento_Papel" source-type="AdditionalFields">
        <TAG><![CDATA[#PRIMEIROPROCESSO:CA:Documento_Papel#]]></TAG>
        <VALUE><![CDATA[#PRIMEIROPROCESSO:CA:Documento_Papel#]]></VALUE>
        <XPATH><![CDATA[/CARD/FIELDS/FIELD[NAME='Documento_Papel']/VALUE]]></XPATH>
      </FIELD>
      <FIELD type="AdditionalFields" label="Tipo_Acesso" source-type="AdditionalFields">
        <TAG><![CDATA[#PRIMEIROPROCESSO:CA:Tipo_Acesso#]]></TAG>
        <VALUE><![CDATA[#PRIMEIROPROCESSO:CA:Tipo_Acesso#]]></VALUE>
        <XPATH><![CDATA[/CARD/FIELDS/FIELD[NAME='Tipo_Acesso']/VALUE]]></XPATH>
      </FIELD>
      <FIELD type="AdditionalFields" label="Descricao_NRO" source-type="AdditionalFields">
        <TAG><![CDATA[#PRIMEIROPROCESSO:CA:Descricao_NRO#]]></TAG>
        <VALUE><![CDATA[#PRIMEIROPROCESSO:CA:Descricao_NRO#]]></VALUE>
        <XPATH><![CDATA[/CARD/FIELDS/FIELD[NAME='Descricao_NRO']/VALUE]]></XPATH>
      </FIELD>
      <FIELD type="AdditionalFields" label="Ano_Ref" source-type="AdditionalFields">
        <TAG><![CDATA[#PRIMEIROPROCESSO:CA:Ano_Ref#]]></TAG>
        <VALUE><![CDATA[#PRIMEIROPROCESSO:CA:Ano_Ref#]]></VALUE>
        <XPATH><![CDATA[/CARD/FIELDS/FIELD[NAME='Ano_Ref']/VALUE]]></XPATH>
      </FIELD>
      <FIELD type="AdditionalFields" label="Mes_Ref" source-type="AdditionalFields">
        <TAG><![CDATA[#PRIMEIROPROCESSO:CA:Mes_Ref#]]></TAG>
        <VALUE><![CDATA[#PRIMEIROPROCESSO:CA:Mes_Ref#]]></VALUE>
        <XPATH><![CDATA[/CARD/FIELDS/FIELD[NAME='Mes_Ref']/VALUE]]></XPATH>
      </FIELD>
      <FIELD type="AdditionalFields" label="Situacao" source-type="AdditionalFields">
        <TAG><![CDATA[#PRIMEIROPROCESSO:CA:Situacao#]]></TAG>
        <VALUE><![CDATA[#PRIMEIROPROCESSO:CA:Situacao#]]></VALUE>
        <XPATH><![CDATA[/CARD/FIELDS/FIELD[NAME='Situacao']/VALUE]]></XPATH>
      </FIELD>
    </NODE>
  </NODE>
  <!-- Distribution Template With Context -->
  <!-- END: Distribution Template -->
  <!-- BEGIN: Card Context -->
  <NODE label="Registo" type="Card" source-type="CardTemplate" replaceValue="false">
    <FIELD label="Nº de Registo">
      <TAG><![CDATA[#REGISTO:NUMERO#]]></TAG>
      <VALUE><![CDATA[Nº de Registo]]></VALUE>
      <XPATH><![CDATA[/CARD/GENERAL_DATA/cardKeyToString]]></XPATH>
    </FIELD>
    <FIELD label="Código de barras do Nº de Registo" dtype="barcode" barcodetype="code39">
      <TAG><![CDATA[#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GENERAL_DATA/cardKeyToString]]></XPATH>
    </FIELD>
    <FIELD label="Assunto">
      <TAG><![CDATA[#REGISTO:ASSUNTO#]]></TAG>
      <VALUE><![CDATA[Assunto]]></VALUE>
      <XPATH><![CDATA[/CARD/GENERAL_DATA/SUBJECT]]></XPATH>
    </FIELD>
    <FIELD label="Observações">
      <TAG><![CDATA[#REGISTO:OBSERVACOES#]]></TAG>
      <VALUE><![CDATA[Observações]]></VALUE>
      <XPATH><![CDATA[/CARD/GENERAL_DATA/COMMENTS]]></XPATH>
    </FIELD>
    <FIELD label="Data" dtype="D">
      <TAG><![CDATA[#REGISTO:DATA#]]></TAG>
      <VALUE><![CDATA[Data]]></VALUE>
      <XPATH><![CDATA[/CARD/GENERAL_DATA/CREATED_ON]]></XPATH>
    </FIELD>
    <NODE label="Código">
      <FIELD label="Livro">
        <TAG><![CDATA[#REGISTO:CODIGO:LIVRO#]]></TAG>
        <VALUE><![CDATA[Livro]]></VALUE>
        <XPATH><![CDATA[/CARD/GENERAL_DATA/CARD_KEY_COMPOSITE/BOOK_KEY/BookName]]></XPATH>
      </FIELD>
      <FIELD label="Ano">
        <TAG><![CDATA[#REGISTO:CODIGO:ANO#]]></TAG>
        <VALUE><![CDATA[Ano]]></VALUE>
        <XPATH><![CDATA[/CARD/GENERAL_DATA/CARD_KEY_COMPOSITE/Year]]></XPATH>
      </FIELD>
      <FIELD label="Número">
        <TAG><![CDATA[#REGISTO:CODIGO:NUMERO#]]></TAG>
        <VALUE><![CDATA[Número]]></VALUE>
        <XPATH><![CDATA[/CARD/GENERAL_DATA/CARD_KEY_COMPOSITE/Code]]></XPATH>
      </FIELD>
    </NODE>
    <NODE label="Classificação" type="CardClassitication">
      <FIELD label="Descrição">
        <TAG><![CDATA[#REGISTO:CLASSIFICACAO:1:DESCRICAO#]]></TAG>
        <VALUE><![CDATA[Descrição Classificação]]></VALUE>
        <XPATH/>
      </FIELD>
      <FIELD label="Código">
        <TAG><![CDATA[#REGISTO:CLASSIFICACAO:1:CODIGO#]]></TAG>
        <VALUE><![CDATA[Código da Classificação]]></VALUE>
        <XPATH/>
      </FIELD>
    </NODE>
    <NODE label="Processo" type="CardProcess">
      <FIELD label="Código">
        <TAG><![CDATA[#REGISTO:PROCESSO:1:CODIGO#]]></TAG>
        <VALUE><![CDATA[Código do Processo]]></VALUE>
        <XPATH/>
      </FIELD>
      <FIELD label="Assunto">
        <TAG><![CDATA[#REGISTO:PROCESSO:1:ASSUNTO#]]></TAG>
        <VALUE><![CDATA[Assunto do Processo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Custom_string]]></VALUE>
        <XPATH><![CDATA[/CARD/FIELDS/FIELD[NAME='Custom_string']/VALUE]]></XPATH>
      </FIELD>
      <FIELD type="AdditionalFields" label="Custom_data" source-type="AdditionalFields">
        <TAG><![CDATA[#REGISTO:CA:Custom_data#]]></TAG>
        <VALUE><![CDATA[Custom_data]]></VALUE>
        <XPATH><![CDATA[/CARD/FIELDS/FIELD[NAME='Custom_data']/VALUE]]></XPATH>
      </FIELD>
      <FIELD type="AdditionalFields" label="Custom_num" source-type="AdditionalFields">
        <TAG><![CDATA[#REGISTO:CA:Custom_num#]]></TAG>
        <VALUE><![CDATA[Custom_num]]></VALUE>
        <XPATH><![CDATA[/CARD/FIELDS/FIELD[NAME='Custom_num']/VALUE]]></XPATH>
      </FIELD>
      <FIELD type="AdditionalFields" label="Custom_bool" source-type="AdditionalFields">
        <TAG><![CDATA[#REGISTO:CA:Custom_bool#]]></TAG>
        <VALUE><![CDATA[Custom_bool]]></VALUE>
        <XPATH><![CDATA[/CARD/FIELDS/FIELD[NAME='Custom_bool']/VALUE]]></XPATH>
      </FIELD>
      <FIELD type="AdditionalFields" label="Custom_list" source-type="AdditionalFields">
        <TAG><![CDATA[#REGISTO:CA:Custom_list#]]></TAG>
        <VALUE><![CDATA[Custom_list]]></VALUE>
        <XPATH><![CDATA[/CARD/FIELDS/FIELD[NAME='Custom_list']/VALUE]]></XPATH>
      </FIELD>
      <FIELD type="AdditionalFields" label="Nome_remetente" source-type="AdditionalFields">
        <TAG><![CDATA[#REGISTO:CA:Nome_remetente#]]></TAG>
        <VALUE><![CDATA[Nome_remetente]]></VALUE>
        <XPATH><![CDATA[/CARD/FIELDS/FIELD[NAME='Nome_remetente']/VALUE]]></XPATH>
      </FIELD>
      <FIELD type="AdditionalFields" label="Destino_ISP" source-type="AdditionalFields">
        <TAG><![CDATA[#REGISTO:CA:Destino_ISP#]]></TAG>
        <VALUE><![CDATA[Destino_ISP]]></VALUE>
        <XPATH><![CDATA[/CARD/FIELDS/FIELD[NAME='Destino_ISP']/VALUE]]></XPATH>
      </FIELD>
      <FIELD type="AdditionalFields" label="CC_ISP" source-type="AdditionalFields">
        <TAG><![CDATA[#REGISTO:CA:CC_ISP#]]></TAG>
        <VALUE><![CDATA[CC_ISP]]></VALUE>
        <XPATH><![CDATA[/CARD/FIELDS/FIELD[NAME='CC_ISP']/VALUE]]></XPATH>
      </FIELD>
      <FIELD type="AdditionalFields" label="N_Serie" source-type="AdditionalFields">
        <TAG><![CDATA[#REGISTO:CA:N_Serie#]]></TAG>
        <VALUE><![CDATA[N_Serie]]></VALUE>
        <XPATH><![CDATA[/CARD/FIELDS/FIELD[NAME='N_Serie']/VALUE]]></XPATH>
      </FIELD>
      <FIELD type="AdditionalFields" label="Pasta_arquivo" source-type="AdditionalFields">
        <TAG><![CDATA[#REGISTO:CA:Pasta_arquivo#]]></TAG>
        <VALUE><![CDATA[Pasta_arquivo]]></VALUE>
        <XPATH><![CDATA[/CARD/FIELDS/FIELD[NAME='Pasta_arquivo']/VALUE]]></XPATH>
      </FIELD>
      <FIELD type="AdditionalFields" label="N_factura" source-type="AdditionalFields">
        <TAG><![CDATA[#REGISTO:CA:N_factura#]]></TAG>
        <VALUE><![CDATA[N_factura]]></VALUE>
        <XPATH><![CDATA[/CARD/FIELDS/FIELD[NAME='N_factura']/VALUE]]></XPATH>
      </FIELD>
      <FIELD type="AdditionalFields" label="Data_emissao" source-type="AdditionalFields">
        <TAG><![CDATA[#REGISTO:CA:Data_emissao#]]></TAG>
        <VALUE><![CDATA[Data_emissao]]></VALUE>
        <XPATH><![CDATA[/CARD/FIELDS/FIELD[NAME='Data_emissao']/VALUE]]></XPATH>
      </FIELD>
      <FIELD type="AdditionalFields" label="Nome_fornecedor" source-type="AdditionalFields">
        <TAG><![CDATA[#REGISTO:CA:Nome_fornecedor#]]></TAG>
        <VALUE><![CDATA[Nome_fornecedor]]></VALUE>
        <XPATH><![CDATA[/CARD/FIELDS/FIELD[NAME='Nome_fornecedor']/VALUE]]></XPATH>
      </FIELD>
      <FIELD type="AdditionalFields" label="Valor_total" source-type="AdditionalFields">
        <TAG><![CDATA[#REGISTO:CA:Valor_total#]]></TAG>
        <VALUE><![CDATA[Valor_total]]></VALUE>
        <XPATH><![CDATA[/CARD/FIELDS/FIELD[NAME='Valor_total']/VALUE]]></XPATH>
      </FIELD>
      <FIELD type="AdditionalFields" label="Entidade_destin" source-type="AdditionalFields">
        <TAG><![CDATA[#REGISTO:CA:Entidade_destin#]]></TAG>
        <VALUE><![CDATA[Entidade_destin]]></VALUE>
        <XPATH><![CDATA[/CARD/FIELDS/FIELD[NAME='Entidade_destin']/VALUE]]></XPATH>
      </FIELD>
      <FIELD type="AdditionalFields" label="Origem_ISP" source-type="AdditionalFields">
        <TAG><![CDATA[#REGISTO:CA:Origem_ISP#]]></TAG>
        <VALUE><![CDATA[Origem_ISP]]></VALUE>
        <XPATH><![CDATA[/CARD/FIELDS/FIELD[NAME='Origem_ISP']/VALUE]]></XPATH>
      </FIELD>
      <FIELD type="AdditionalFields" label="Tipo_prodservic" source-type="AdditionalFields">
        <TAG><![CDATA[#REGISTO:CA:Tipo_prodservic#]]></TAG>
        <VALUE><![CDATA[Tipo_prodservic]]></VALUE>
        <XPATH><![CDATA[/CARD/FIELDS/FIELD[NAME='Tipo_prodservic']/VALUE]]></XPATH>
      </FIELD>
      <FIELD type="AdditionalFields" label="Nome_orgaocomun" source-type="AdditionalFields">
        <TAG><![CDATA[#REGISTO:CA:Nome_orgaocomun#]]></TAG>
        <VALUE><![CDATA[Nome_orgaocomun]]></VALUE>
        <XPATH><![CDATA[/CARD/FIELDS/FIELD[NAME='Nome_orgaocomun']/VALUE]]></XPATH>
      </FIELD>
      <FIELD type="AdditionalFields" label="Tipo_Notinf" source-type="AdditionalFields">
        <TAG><![CDATA[#REGISTO:CA:Tipo_Notinf#]]></TAG>
        <VALUE><![CDATA[Tipo_Notinf]]></VALUE>
        <XPATH><![CDATA[/CARD/FIELDS/FIELD[NAME='Tipo_Notinf']/VALUE]]></XPATH>
      </FIELD>
      <FIELD type="AdditionalFields" label="Data_conf" source-type="AdditionalFields">
        <TAG><![CDATA[#REGISTO:CA:Data_conf#]]></TAG>
        <VALUE><![CDATA[Data_conf]]></VALUE>
        <XPATH><![CDATA[/CARD/FIELDS/FIELD[NAME='Data_conf']/VALUE]]></XPATH>
      </FIELD>
      <FIELD type="AdditionalFields" label="Local_conf" source-type="AdditionalFields">
        <TAG><![CDATA[#REGISTO:CA:Local_conf#]]></TAG>
        <VALUE><![CDATA[Local_conf]]></VALUE>
        <XPATH><![CDATA[/CARD/FIELDS/FIELD[NAME='Local_conf']/VALUE]]></XPATH>
      </FIELD>
      <FIELD type="AdditionalFields" label="Tipo_evento" source-type="AdditionalFields">
        <TAG><![CDATA[#REGISTO:CA:Tipo_evento#]]></TAG>
        <VALUE><![CDATA[Tipo_evento]]></VALUE>
        <XPATH><![CDATA[/CARD/FIELDS/FIELD[NAME='Tipo_evento']/VALUE]]></XPATH>
      </FIELD>
      <FIELD type="AdditionalFields" label="Local_evento" source-type="AdditionalFields">
        <TAG><![CDATA[#REGISTO:CA:Local_evento#]]></TAG>
        <VALUE><![CDATA[Local_evento]]></VALUE>
        <XPATH><![CDATA[/CARD/FIELDS/FIELD[NAME='Local_evento']/VALUE]]></XPATH>
      </FIELD>
      <FIELD type="AdditionalFields" label="Data_aberevento" source-type="AdditionalFields">
        <TAG><![CDATA[#REGISTO:CA:Data_aberevento#]]></TAG>
        <VALUE><![CDATA[Data_aberevento]]></VALUE>
        <XPATH><![CDATA[/CARD/FIELDS/FIELD[NAME='Data_aberevento']/VALUE]]></XPATH>
      </FIELD>
      <FIELD type="AdditionalFields" label="Data_fimevento" source-type="AdditionalFields">
        <TAG><![CDATA[#REGISTO:CA:Data_fimevento#]]></TAG>
        <VALUE><![CDATA[Data_fimevento]]></VALUE>
        <XPATH><![CDATA[/CARD/FIELDS/FIELD[NAME='Data_fimevento']/VALUE]]></XPATH>
      </FIELD>
      <FIELD type="AdditionalFields" label="tipo_fluxo" source-type="AdditionalFields">
        <TAG><![CDATA[#REGISTO:CA:tipo_fluxo#]]></TAG>
        <VALUE><![CDATA[tipo_fluxo]]></VALUE>
        <XPATH><![CDATA[/CARD/FIELDS/FIELD[NAME='tipo_fluxo']/VALUE]]></XPATH>
      </FIELD>
      <FIELD type="AdditionalFields" label="Referencia_ISP" source-type="AdditionalFields">
        <TAG><![CDATA[#REGISTO:CA:Referencia_ISP#]]></TAG>
        <VALUE><![CDATA[Referencia_ISP]]></VALUE>
        <XPATH><![CDATA[/CARD/FIELDS/FIELD[NAME='Referencia_ISP']/VALUE]]></XPATH>
      </FIELD>
      <FIELD type="AdditionalFields" label="PID" source-type="AdditionalFields">
        <TAG><![CDATA[#REGISTO:CA:PID#]]></TAG>
        <VALUE><![CDATA[PID]]></VALUE>
        <XPATH><![CDATA[/CARD/FIELDS/FIELD[NAME='PID']/VALUE]]></XPATH>
      </FIELD>
      <FIELD type="AdditionalFields" label="Tipo_documento" source-type="AdditionalFields">
        <TAG><![CDATA[#REGISTO:CA:Tipo_documento#]]></TAG>
        <VALUE><![CDATA[Tipo_documento]]></VALUE>
        <XPATH><![CDATA[/CARD/FIELDS/FIELD[NAME='Tipo_documento']/VALUE]]></XPATH>
      </FIELD>
      <FIELD type="AdditionalFields" label="DIGITALIZ_POR" source-type="AdditionalFields">
        <TAG><![CDATA[#REGISTO:CA:DIGITALIZ_POR#]]></TAG>
        <VALUE><![CDATA[DIGITALIZ_POR]]></VALUE>
        <XPATH><![CDATA[/CARD/FIELDS/FIELD[NAME='DIGITALIZ_POR']/VALUE]]></XPATH>
      </FIELD>
      <FIELD type="AdditionalFields" label="VALIDADO_POR" source-type="AdditionalFields">
        <TAG><![CDATA[#REGISTO:CA:VALIDADO_POR#]]></TAG>
        <VALUE><![CDATA[VALIDADO_POR]]></VALUE>
        <XPATH><![CDATA[/CARD/FIELDS/FIELD[NAME='VALIDADO_POR']/VALUE]]></XPATH>
      </FIELD>
      <FIELD type="AdditionalFields" label="DATA_DIGITALIZ" source-type="AdditionalFields">
        <TAG><![CDATA[#REGISTO:CA:DATA_DIGITALIZ#]]></TAG>
        <VALUE><![CDATA[DATA_DIGITALIZ]]></VALUE>
        <XPATH><![CDATA[/CARD/FIELDS/FIELD[NAME='DATA_DIGITALIZ']/VALUE]]></XPATH>
      </FIELD>
      <FIELD type="AdditionalFields" label="DATA_VALIDACAO" source-type="AdditionalFields">
        <TAG><![CDATA[#REGISTO:CA:DATA_VALIDACAO#]]></TAG>
        <VALUE><![CDATA[DATA_VALIDACAO]]></VALUE>
        <XPATH><![CDATA[/CARD/FIELDS/FIELD[NAME='DATA_VALIDACAO']/VALUE]]></XPATH>
      </FIELD>
      <FIELD type="AdditionalFields" label="Documento_DCC" source-type="AdditionalFields">
        <TAG><![CDATA[#REGISTO:CA:Documento_DCC#]]></TAG>
        <VALUE><![CDATA[Documento_DCC]]></VALUE>
        <XPATH><![CDATA[/CARD/FIELDS/FIELD[NAME='Documento_DCC']/VALUE]]></XPATH>
      </FIELD>
      <FIELD type="AdditionalFields" label="Ent_Processos" source-type="AdditionalFields">
        <TAG><![CDATA[#REGISTO:CA:Ent_Processos#]]></TAG>
        <VALUE><![CDATA[Ent_Processos]]></VALUE>
        <XPATH><![CDATA[/CARD/FIELDS/FIELD[NAME='Ent_Processos']/VALUE]]></XPATH>
      </FIELD>
      <FIELD type="AdditionalFields" label="Nome_entidade" source-type="AdditionalFields">
        <TAG><![CDATA[#REGISTO:CA:Nome_entidade#]]></TAG>
        <VALUE><![CDATA[Nome_entidade]]></VALUE>
        <XPATH><![CDATA[/CARD/FIELDS/FIELD[NAME='Nome_entidade']/VALUE]]></XPATH>
      </FIELD>
      <FIELD type="AdditionalFields" label="Data_pedido" source-type="AdditionalFields">
        <TAG><![CDATA[#REGISTO:CA:Data_pedido#]]></TAG>
        <VALUE><![CDATA[Data_pedido]]></VALUE>
        <XPATH><![CDATA[/CARD/FIELDS/FIELD[NAME='Data_pedido']/VALUE]]></XPATH>
      </FIELD>
      <FIELD type="AdditionalFields" label="Tipo_distrib" source-type="AdditionalFields">
        <TAG><![CDATA[#REGISTO:CA:Tipo_distrib#]]></TAG>
        <VALUE><![CDATA[Tipo_distrib]]></VALUE>
        <XPATH><![CDATA[/CARD/FIELDS/FIELD[NAME='Tipo_distrib']/VALUE]]></XPATH>
      </FIELD>
      <FIELD type="AdditionalFields" label="Tipo_destinatar" source-type="AdditionalFields">
        <TAG><![CDATA[#REGISTO:CA:Tipo_destinatar#]]></TAG>
        <VALUE><![CDATA[Tipo_destinatar]]></VALUE>
        <XPATH><![CDATA[/CARD/FIELDS/FIELD[NAME='Tipo_destinatar']/VALUE]]></XPATH>
      </FIELD>
      <FIELD type="AdditionalFields" label="N_doc_distrib" source-type="AdditionalFields">
        <TAG><![CDATA[#REGISTO:CA:N_doc_distrib#]]></TAG>
        <VALUE><![CDATA[N_doc_distrib]]></VALUE>
        <XPATH><![CDATA[/CARD/FIELDS/FIELD[NAME='N_doc_distrib']/VALUE]]></XPATH>
      </FIELD>
      <FIELD type="AdditionalFields" label="Data_distrib" source-type="AdditionalFields">
        <TAG><![CDATA[#REGISTO:CA:Data_distrib#]]></TAG>
        <VALUE><![CDATA[Data_distrib]]></VALUE>
        <XPATH><![CDATA[/CARD/FIELDS/FIELD[NAME='Data_distrib']/VALUE]]></XPATH>
      </FIELD>
      <FIELD type="AdditionalFields" label="Morada_remetent" source-type="AdditionalFields">
        <TAG><![CDATA[#REGISTO:CA:Morada_remetent#]]></TAG>
        <VALUE><![CDATA[Morada_remetent]]></VALUE>
        <XPATH><![CDATA[/CARD/FIELDS/FIELD[NAME='Morada_remetent']/VALUE]]></XPATH>
      </FIELD>
      <FIELD type="AdditionalFields" label="Codigo_Postal_3" source-type="AdditionalFields">
        <TAG><![CDATA[#REGISTO:CA:Codigo_Postal_3#]]></TAG>
        <VALUE><![CDATA[Codigo_Postal_3]]></VALUE>
        <XPATH><![CDATA[/CARD/FIELDS/FIELD[NAME='Codigo_Postal_3']/VALUE]]></XPATH>
      </FIELD>
      <FIELD type="AdditionalFields" label="Codigo_Postal_4" source-type="AdditionalFields">
        <TAG><![CDATA[#REGISTO:CA:Codigo_Postal_4#]]></TAG>
        <VALUE><![CDATA[Codigo_Postal_4]]></VALUE>
        <XPATH><![CDATA[/CARD/FIELDS/FIELD[NAME='Codigo_Postal_4']/VALUE]]></XPATH>
      </FIELD>
      <FIELD type="AdditionalFields" label="Localidade" source-type="AdditionalFields">
        <TAG><![CDATA[#REGISTO:CA:Localidade#]]></TAG>
        <VALUE><![CDATA[Localidade]]></VALUE>
        <XPATH><![CDATA[/CARD/FIELDS/FIELD[NAME='Localidade']/VALUE]]></XPATH>
      </FIELD>
      <FIELD type="AdditionalFields" label="Nom_Entidade" source-type="AdditionalFields">
        <TAG><![CDATA[#REGISTO:CA:Nom_Entidade#]]></TAG>
        <VALUE><![CDATA[Nom_Entidade]]></VALUE>
        <XPATH><![CDATA[/CARD/FIELDS/FIELD[NAME='Nom_Entidade']/VALUE]]></XPATH>
      </FIELD>
      <FIELD type="AdditionalFields" label="Ano_rec" source-type="AdditionalFields">
        <TAG><![CDATA[#REGISTO:CA:Ano_rec#]]></TAG>
        <VALUE><![CDATA[Ano_rec]]></VALUE>
        <XPATH><![CDATA[/CARD/FIELDS/FIELD[NAME='Ano_rec']/VALUE]]></XPATH>
      </FIELD>
      <FIELD type="AdditionalFields" label="Area" source-type="AdditionalFields">
        <TAG><![CDATA[#REGISTO:CA:Area#]]></TAG>
        <VALUE><![CDATA[Area]]></VALUE>
        <XPATH><![CDATA[/CARD/FIELDS/FIELD[NAME='Area']/VALUE]]></XPATH>
      </FIELD>
      <FIELD type="AdditionalFields" label="Assunto_DCM" source-type="AdditionalFields">
        <TAG><![CDATA[#REGISTO:CA:Assunto_DCM#]]></TAG>
        <VALUE><![CDATA[Assunto_DCM]]></VALUE>
        <XPATH><![CDATA[/CARD/FIELDS/FIELD[NAME='Assunto_DCM']/VALUE]]></XPATH>
      </FIELD>
      <FIELD type="AdditionalFields" label="Autor" source-type="AdditionalFields">
        <TAG><![CDATA[#REGISTO:CA:Autor#]]></TAG>
        <VALUE><![CDATA[Autor]]></VALUE>
        <XPATH><![CDATA[/CARD/FIELDS/FIELD[NAME='Autor']/VALUE]]></XPATH>
      </FIELD>
      <FIELD type="AdditionalFields" label="Colaborador" source-type="AdditionalFields">
        <TAG><![CDATA[#REGISTO:CA:Colaborador#]]></TAG>
        <VALUE><![CDATA[Colaborador]]></VALUE>
        <XPATH><![CDATA[/CARD/FIELDS/FIELD[NAME='Colaborador']/VALUE]]></XPATH>
      </FIELD>
      <FIELD type="AdditionalFields" label="UO" source-type="AdditionalFields">
        <TAG><![CDATA[#REGISTO:CA:UO#]]></TAG>
        <VALUE><![CDATA[UO]]></VALUE>
        <XPATH><![CDATA[/CARD/FIELDS/FIELD[NAME='UO']/VALUE]]></XPATH>
      </FIELD>
      <FIELD type="AdditionalFields" label="Ativ_Ramo" source-type="AdditionalFields">
        <TAG><![CDATA[#REGISTO:CA:Ativ_Ramo#]]></TAG>
        <VALUE><![CDATA[Ativ_Ramo]]></VALUE>
        <XPATH><![CDATA[/CARD/FIELDS/FIELD[NAME='Ativ_Ramo']/VALUE]]></XPATH>
      </FIELD>
      <FIELD type="AdditionalFields" label="Coordenador" source-type="AdditionalFields">
        <TAG><![CDATA[#REGISTO:CA:Coordenador#]]></TAG>
        <VALUE><![CDATA[Coordenador]]></VALUE>
        <XPATH><![CDATA[/CARD/FIELDS/FIELD[NAME='Coordenador']/VALUE]]></XPATH>
      </FIELD>
      <FIELD type="AdditionalFields" label="Coordenador_G" source-type="AdditionalFields">
        <TAG><![CDATA[#REGISTO:CA:Coordenador_G#]]></TAG>
        <VALUE><![CDATA[Coordenador_G]]></VALUE>
        <XPATH><![CDATA[/CARD/FIELDS/FIELD[NAME='Coordenador_G']/VALUE]]></XPATH>
      </FIELD>
      <FIELD type="AdditionalFields" label="Data_Reuniao" source-type="AdditionalFields">
        <TAG><![CDATA[#REGISTO:CA:Data_Reuniao#]]></TAG>
        <VALUE><![CDATA[Data_Reuniao]]></VALUE>
        <XPATH><![CDATA[/CARD/FIELDS/FIELD[NAME='Data_Reuniao']/VALUE]]></XPATH>
      </FIELD>
      <FIELD type="AdditionalFields" label="Dec_Fav_Rec" source-type="AdditionalFields">
        <TAG><![CDATA[#REGISTO:CA:Dec_Fav_Rec#]]></TAG>
        <VALUE><![CDATA[Dec_Fav_Rec]]></VALUE>
        <XPATH><![CDATA[/CARD/FIELDS/FIELD[NAME='Dec_Fav_Rec']/VALUE]]></XPATH>
      </FIELD>
      <FIELD type="AdditionalFields" label="Desig_Public" source-type="AdditionalFields">
        <TAG><![CDATA[#REGISTO:CA:Desig_Public#]]></TAG>
        <VALUE><![CDATA[Desig_Public]]></VALUE>
        <XPATH><![CDATA[/CARD/FIELDS/FIELD[NAME='Desig_Public']/VALUE]]></XPATH>
      </FIELD>
      <FIELD type="AdditionalFields" label="Destino" source-type="AdditionalFields">
        <TAG><![CDATA[#REGISTO:CA:Destino#]]></TAG>
        <VALUE><![CDATA[Destino]]></VALUE>
        <XPATH><![CDATA[/CARD/FIELDS/FIELD[NAME='Destino']/VALUE]]></XPATH>
      </FIELD>
      <FIELD type="AdditionalFields" label="Distribuicao" source-type="AdditionalFields">
        <TAG><![CDATA[#REGISTO:CA:Distribuicao#]]></TAG>
        <VALUE><![CDATA[Distribuicao]]></VALUE>
        <XPATH><![CDATA[/CARD/FIELDS/FIELD[NAME='Distribuicao']/VALUE]]></XPATH>
      </FIELD>
      <FIELD type="AdditionalFields" label="Dt_env_resp" source-type="AdditionalFields">
        <TAG><![CDATA[#REGISTO:CA:Dt_env_resp#]]></TAG>
        <VALUE><![CDATA[Dt_env_resp]]></VALUE>
        <XPATH><![CDATA[/CARD/FIELDS/FIELD[NAME='Dt_env_resp']/VALUE]]></XPATH>
      </FIELD>
      <FIELD type="AdditionalFields" label="Dt_lim_resp" source-type="AdditionalFields">
        <TAG><![CDATA[#REGISTO:CA:Dt_lim_resp#]]></TAG>
        <VALUE><![CDATA[Dt_lim_resp]]></VALUE>
        <XPATH><![CDATA[/CARD/FIELDS/FIELD[NAME='Dt_lim_resp']/VALUE]]></XPATH>
      </FIELD>
      <FIELD type="AdditionalFields" label="Dt_v_final" source-type="AdditionalFields">
        <TAG><![CDATA[#REGISTO:CA:Dt_v_final#]]></TAG>
        <VALUE><![CDATA[Dt_v_final]]></VALUE>
        <XPATH><![CDATA[/CARD/FIELDS/FIELD[NAME='Dt_v_final']/VALUE]]></XPATH>
      </FIELD>
      <FIELD type="AdditionalFields" label="Ent_Visada" source-type="AdditionalFields">
        <TAG><![CDATA[#REGISTO:CA:Ent_Visada#]]></TAG>
        <VALUE><![CDATA[Ent_Visada]]></VALUE>
        <XPATH><![CDATA[/CARD/FIELDS/FIELD[NAME='Ent_Visada']/VALUE]]></XPATH>
      </FIELD>
      <FIELD type="AdditionalFields" label="Env_Proced" source-type="AdditionalFields">
        <TAG><![CDATA[#REGISTO:CA:Env_Proced#]]></TAG>
        <VALUE><![CDATA[Env_Proced]]></VALUE>
        <XPATH><![CDATA[/CARD/FIELDS/FIELD[NAME='Env_Proced']/VALUE]]></XPATH>
      </FIELD>
      <FIELD type="AdditionalFields" label="Form_Tratam" source-type="AdditionalFields">
        <TAG><![CDATA[#REGISTO:CA:Form_Tratam#]]></TAG>
        <VALUE><![CDATA[Form_Tratam]]></VALUE>
        <XPATH><![CDATA[/CARD/FIELDS/FIELD[NAME='Form_Tratam']/VALUE]]></XPATH>
      </FIELD>
      <FIELD type="AdditionalFields" label="Local" source-type="AdditionalFields">
        <TAG><![CDATA[#REGISTO:CA:Local#]]></TAG>
        <VALUE><![CDATA[Local]]></VALUE>
        <XPATH><![CDATA[/CARD/FIELDS/FIELD[NAME='Local']/VALUE]]></XPATH>
      </FIELD>
      <FIELD type="AdditionalFields" label="N_Casos" source-type="AdditionalFields">
        <TAG><![CDATA[#REGISTO:CA:N_Casos#]]></TAG>
        <VALUE><![CDATA[N_Casos]]></VALUE>
        <XPATH><![CDATA[/CARD/FIELDS/FIELD[NAME='N_Casos']/VALUE]]></XPATH>
      </FIELD>
      <FIELD type="AdditionalFields" label="N_Circular" source-type="AdditionalFields">
        <TAG><![CDATA[#REGISTO:CA:N_Circular#]]></TAG>
        <VALUE><![CDATA[N_Circular]]></VALUE>
        <XPATH><![CDATA[/CARD/FIELDS/FIELD[NAME='N_Circular']/VALUE]]></XPATH>
      </FIELD>
      <FIELD type="AdditionalFields" label="N_Con_Pub" source-type="AdditionalFields">
        <TAG><![CDATA[#REGISTO:CA:N_Con_Pub#]]></TAG>
        <VALUE><![CDATA[N_Con_Pub]]></VALUE>
        <XPATH><![CDATA[/CARD/FIELDS/FIELD[NAME='N_Con_Pub']/VALUE]]></XPATH>
      </FIELD>
      <FIELD type="AdditionalFields" label="N_N_Regulam" source-type="AdditionalFields">
        <TAG><![CDATA[#REGISTO:CA:N_N_Regulam#]]></TAG>
        <VALUE><![CDATA[N_N_Regulam]]></VALUE>
        <XPATH><![CDATA[/CARD/FIELDS/FIELD[NAME='N_N_Regulam']/VALUE]]></XPATH>
      </FIELD>
      <FIELD type="AdditionalFields" label="Nc_Rv_Procd" source-type="AdditionalFields">
        <TAG><![CDATA[#REGISTO:CA:Nc_Rv_Procd#]]></TAG>
        <VALUE><![CDATA[Nc_Rv_Procd]]></VALUE>
        <XPATH><![CDATA[/CARD/FIELDS/FIELD[NAME='Nc_Rv_Procd']/VALUE]]></XPATH>
      </FIELD>
      <FIELD type="AdditionalFields" label="Num_P_Leg" source-type="AdditionalFields">
        <TAG><![CDATA[#REGISTO:CA:Num_P_Leg#]]></TAG>
        <VALUE><![CDATA[Num_P_Leg]]></VALUE>
        <XPATH><![CDATA[/CARD/FIELDS/FIELD[NAME='Num_P_Leg']/VALUE]]></XPATH>
      </FIELD>
      <FIELD type="AdditionalFields" label="Num_Processo" source-type="AdditionalFields">
        <TAG><![CDATA[#REGISTO:CA:Num_Processo#]]></TAG>
        <VALUE><![CDATA[Num_Processo]]></VALUE>
        <XPATH><![CDATA[/CARD/FIELDS/FIELD[NAME='Num_Processo']/VALUE]]></XPATH>
      </FIELD>
      <FIELD type="AdditionalFields" label="Num_Ref_Viag" source-type="AdditionalFields">
        <TAG><![CDATA[#REGISTO:CA:Num_Ref_Viag#]]></TAG>
        <VALUE><![CDATA[Num_Ref_Viag]]></VALUE>
        <XPATH><![CDATA[/CARD/FIELDS/FIELD[NAME='Num_Ref_Viag']/VALUE]]></XPATH>
      </FIELD>
      <FIELD type="AdditionalFields" label="Ord_Jur_C" source-type="AdditionalFields">
        <TAG><![CDATA[#REGISTO:CA:Ord_Jur_C#]]></TAG>
        <VALUE><![CDATA[Ord_Jur_C]]></VALUE>
        <XPATH><![CDATA[/CARD/FIELDS/FIELD[NAME='Ord_Jur_C']/VALUE]]></XPATH>
      </FIELD>
      <FIELD type="AdditionalFields" label="Orig_Extern" source-type="AdditionalFields">
        <TAG><![CDATA[#REGISTO:CA:Orig_Extern#]]></TAG>
        <VALUE><![CDATA[Orig_Extern]]></VALUE>
        <XPATH><![CDATA[/CARD/FIELDS/FIELD[NAME='Orig_Extern']/VALUE]]></XPATH>
      </FIELD>
      <FIELD type="AdditionalFields" label="Origem" source-type="AdditionalFields">
        <TAG><![CDATA[#REGISTO:CA:Origem#]]></TAG>
        <VALUE><![CDATA[Origem]]></VALUE>
        <XPATH><![CDATA[/CARD/FIELDS/FIELD[NAME='Origem']/VALUE]]></XPATH>
      </FIELD>
      <FIELD type="AdditionalFields" label="Origem_Int" source-type="AdditionalFields">
        <TAG><![CDATA[#REGISTO:CA:Origem_Int#]]></TAG>
        <VALUE><![CDATA[Origem_Int]]></VALUE>
        <XPATH><![CDATA[/CARD/FIELDS/FIELD[NAME='Origem_Int']/VALUE]]></XPATH>
      </FIELD>
      <FIELD type="AdditionalFields" label="Partes" source-type="AdditionalFields">
        <TAG><![CDATA[#REGISTO:CA:Partes#]]></TAG>
        <VALUE><![CDATA[Partes]]></VALUE>
        <XPATH><![CDATA[/CARD/FIELDS/FIELD[NAME='Partes']/VALUE]]></XPATH>
      </FIELD>
      <FIELD type="AdditionalFields" label="Ponto_Sit" source-type="AdditionalFields">
        <TAG><![CDATA[#REGISTO:CA:Ponto_Sit#]]></TAG>
        <VALUE><![CDATA[Ponto_Sit]]></VALUE>
        <XPATH><![CDATA[/CARD/FIELDS/FIELD[NAME='Ponto_Sit']/VALUE]]></XPATH>
      </FIELD>
      <FIELD type="AdditionalFields" label="Prioridade" source-type="AdditionalFields">
        <TAG><![CDATA[#REGISTO:CA:Prioridade#]]></TAG>
        <VALUE><![CDATA[Prioridade]]></VALUE>
        <XPATH><![CDATA[/CARD/FIELDS/FIELD[NAME='Prioridade']/VALUE]]></XPATH>
      </FIELD>
      <FIELD type="AdditionalFields" label="Proc_Compl" source-type="AdditionalFields">
        <TAG><![CDATA[#REGISTO:CA:Proc_Compl#]]></TAG>
        <VALUE><![CDATA[Proc_Compl]]></VALUE>
        <XPATH><![CDATA[/CARD/FIELDS/FIELD[NAME='Proc_Compl']/VALUE]]></XPATH>
      </FIELD>
      <FIELD type="AdditionalFields" label="Ramo" source-type="AdditionalFields">
        <TAG><![CDATA[#REGISTO:CA:Ramo#]]></TAG>
        <VALUE><![CDATA[Ramo]]></VALUE>
        <XPATH><![CDATA[/CARD/FIELDS/FIELD[NAME='Ramo']/VALUE]]></XPATH>
      </FIELD>
      <FIELD type="AdditionalFields" label="Ref_Carta" source-type="AdditionalFields">
        <TAG><![CDATA[#REGISTO:CA:Ref_Carta#]]></TAG>
        <VALUE><![CDATA[Ref_Carta]]></VALUE>
        <XPATH><![CDATA[/CARD/FIELDS/FIELD[NAME='Ref_Carta']/VALUE]]></XPATH>
      </FIELD>
      <FIELD type="AdditionalFields" label="Ref_Int" source-type="AdditionalFields">
        <TAG><![CDATA[#REGISTO:CA:Ref_Int#]]></TAG>
        <VALUE><![CDATA[Ref_Int]]></VALUE>
        <XPATH><![CDATA[/CARD/FIELDS/FIELD[NAME='Ref_Int']/VALUE]]></XPATH>
      </FIELD>
      <FIELD type="AdditionalFields" label="Relator" source-type="AdditionalFields">
        <TAG><![CDATA[#REGISTO:CA:Relator#]]></TAG>
        <VALUE><![CDATA[Relator]]></VALUE>
        <XPATH><![CDATA[/CARD/FIELDS/FIELD[NAME='Relator']/VALUE]]></XPATH>
      </FIELD>
      <FIELD type="AdditionalFields" label="Resp_Equipa_DCM" source-type="AdditionalFields">
        <TAG><![CDATA[#REGISTO:CA:Resp_Equipa_DCM#]]></TAG>
        <VALUE><![CDATA[Resp_Equipa_DCM]]></VALUE>
        <XPATH><![CDATA[/CARD/FIELDS/FIELD[NAME='Resp_Equipa_DCM']/VALUE]]></XPATH>
      </FIELD>
      <FIELD type="AdditionalFields" label="Resultado" source-type="AdditionalFields">
        <TAG><![CDATA[#REGISTO:CA:Resultado#]]></TAG>
        <VALUE><![CDATA[Resultado]]></VALUE>
        <XPATH><![CDATA[/CARD/FIELDS/FIELD[NAME='Resultado']/VALUE]]></XPATH>
      </FIELD>
      <FIELD type="AdditionalFields" label="Seccao" source-type="AdditionalFields">
        <TAG><![CDATA[#REGISTO:CA:Seccao#]]></TAG>
        <VALUE><![CDATA[Seccao]]></VALUE>
        <XPATH><![CDATA[/CARD/FIELDS/FIELD[NAME='Seccao']/VALUE]]></XPATH>
      </FIELD>
      <FIELD type="AdditionalFields" label="Tema" source-type="AdditionalFields">
        <TAG><![CDATA[#REGISTO:CA:Tema#]]></TAG>
        <VALUE><![CDATA[Tema]]></VALUE>
        <XPATH><![CDATA[/CARD/FIELDS/FIELD[NAME='Tema']/VALUE]]></XPATH>
      </FIELD>
      <FIELD type="AdditionalFields" label="Tempo_vida" source-type="AdditionalFields">
        <TAG><![CDATA[#REGISTO:CA:Tempo_vida#]]></TAG>
        <VALUE><![CDATA[Tempo_vida]]></VALUE>
        <XPATH><![CDATA[/CARD/FIELDS/FIELD[NAME='Tempo_vida']/VALUE]]></XPATH>
      </FIELD>
      <FIELD type="AdditionalFields" label="Tipo_DCM" source-type="AdditionalFields">
        <TAG><![CDATA[#REGISTO:CA:Tipo_DCM#]]></TAG>
        <VALUE><![CDATA[Tipo_DCM]]></VALUE>
        <XPATH><![CDATA[/CARD/FIELDS/FIELD[NAME='Tipo_DCM']/VALUE]]></XPATH>
      </FIELD>
      <FIELD type="AdditionalFields" label="Tipo_Reuniao" source-type="AdditionalFields">
        <TAG><![CDATA[#REGISTO:CA:Tipo_Reuniao#]]></TAG>
        <VALUE><![CDATA[Tipo_Reuniao]]></VALUE>
        <XPATH><![CDATA[/CARD/FIELDS/FIELD[NAME='Tipo_Reuniao']/VALUE]]></XPATH>
      </FIELD>
      <FIELD type="AdditionalFields" label="Tipologia" source-type="AdditionalFields">
        <TAG><![CDATA[#REGISTO:CA:Tipologia#]]></TAG>
        <VALUE><![CDATA[Tipologia]]></VALUE>
        <XPATH><![CDATA[/CARD/FIELDS/FIELD[NAME='Tipologia']/VALUE]]></XPATH>
      </FIELD>
      <FIELD type="AdditionalFields" label="Tribunal" source-type="AdditionalFields">
        <TAG><![CDATA[#REGISTO:CA:Tribunal#]]></TAG>
        <VALUE><![CDATA[Tribunal]]></VALUE>
        <XPATH><![CDATA[/CARD/FIELDS/FIELD[NAME='Tribunal']/VALUE]]></XPATH>
      </FIELD>
      <FIELD type="AdditionalFields" label="Equipa_DSS" source-type="AdditionalFields">
        <TAG><![CDATA[#REGISTO:CA:Equipa_DSS#]]></TAG>
        <VALUE><![CDATA[Equipa_DSS]]></VALUE>
        <XPATH><![CDATA[/CARD/FIELDS/FIELD[NAME='Equipa_DSS']/VALUE]]></XPATH>
      </FIELD>
      <FIELD type="AdditionalFields" label="Equipa_DSF" source-type="AdditionalFields">
        <TAG><![CDATA[#REGISTO:CA:Equipa_DSF#]]></TAG>
        <VALUE><![CDATA[Equipa_DSF]]></VALUE>
        <XPATH><![CDATA[/CARD/FIELDS/FIELD[NAME='Equipa_DSF']/VALUE]]></XPATH>
      </FIELD>
      <FIELD type="AdditionalFields" label="Equipa_DCM" source-type="AdditionalFields">
        <TAG><![CDATA[#REGISTO:CA:Equipa_DCM#]]></TAG>
        <VALUE><![CDATA[Equipa_DCM]]></VALUE>
        <XPATH><![CDATA[/CARD/FIELDS/FIELD[NAME='Equipa_DCM']/VALUE]]></XPATH>
      </FIELD>
      <FIELD type="AdditionalFields" label="Resp_Equipa_DSS" source-type="AdditionalFields">
        <TAG><![CDATA[#REGISTO:CA:Resp_Equipa_DSS#]]></TAG>
        <VALUE><![CDATA[Resp_Equipa_DSS]]></VALUE>
        <XPATH><![CDATA[/CARD/FIELDS/FIELD[NAME='Resp_Equipa_DSS']/VALUE]]></XPATH>
      </FIELD>
      <FIELD type="AdditionalFields" label="Resp_Equipa_DSF" source-type="AdditionalFields">
        <TAG><![CDATA[#REGISTO:CA:Resp_Equipa_DSF#]]></TAG>
        <VALUE><![CDATA[Resp_Equipa_DSF]]></VALUE>
        <XPATH><![CDATA[/CARD/FIELDS/FIELD[NAME='Resp_Equipa_DSF']/VALUE]]></XPATH>
      </FIELD>
      <FIELD type="AdditionalFields" label="Ent_Nomes" source-type="AdditionalFields">
        <TAG><![CDATA[#REGISTO:CA:Ent_Nomes#]]></TAG>
        <VALUE><![CDATA[Ent_Nomes]]></VALUE>
        <XPATH><![CDATA[/CARD/FIELDS/FIELD[NAME='Ent_Nomes']/VALUE]]></XPATH>
      </FIELD>
      <FIELD type="AdditionalFields" label="Ent_Codigos" source-type="AdditionalFields">
        <TAG><![CDATA[#REGISTO:CA:Ent_Codigos#]]></TAG>
        <VALUE><![CDATA[Ent_Codigos]]></VALUE>
        <XPATH><![CDATA[/CARD/FIELDS/FIELD[NAME='Ent_Codigos']/VALUE]]></XPATH>
      </FIELD>
      <FIELD type="AdditionalFields" label="Atrib_Equipa" source-type="AdditionalFields">
        <TAG><![CDATA[#REGISTO:CA:Atrib_Equipa#]]></TAG>
        <VALUE><![CDATA[Atrib_Equipa]]></VALUE>
        <XPATH><![CDATA[/CARD/FIELDS/FIELD[NAME='Atrib_Equipa']/VALUE]]></XPATH>
      </FIELD>
      <FIELD type="AdditionalFields" label="Gestor" source-type="AdditionalFields">
        <TAG><![CDATA[#REGISTO:CA:Gestor#]]></TAG>
        <VALUE><![CDATA[Gestor]]></VALUE>
        <XPATH><![CDATA[/CARD/FIELDS/FIELD[NAME='Gestor']/VALUE]]></XPATH>
      </FIELD>
      <FIELD type="AdditionalFields" label="Gestor2" source-type="AdditionalFields">
        <TAG><![CDATA[#REGISTO:CA:Gestor2#]]></TAG>
        <VALUE><![CDATA[Gestor2]]></VALUE>
        <XPATH><![CDATA[/CARD/FIELDS/FIELD[NAME='Gestor2']/VALUE]]></XPATH>
      </FIELD>
      <FIELD type="AdditionalFields" label="Origem_Exterior" source-type="AdditionalFields">
        <TAG><![CDATA[#REGISTO:CA:Origem_Exterior#]]></TAG>
        <VALUE><![CDATA[Origem_Exterior]]></VALUE>
        <XPATH><![CDATA[/CARD/FIELDS/FIELD[NAME='Origem_Exterior']/VALUE]]></XPATH>
      </FIELD>
      <FIELD type="AdditionalFields" label="OrigemDJU" source-type="AdditionalFields">
        <TAG><![CDATA[#REGISTO:CA:OrigemDJU#]]></TAG>
        <VALUE><![CDATA[OrigemDJU]]></VALUE>
        <XPATH><![CDATA[/CARD/FIELDS/FIELD[NAME='OrigemDJU']/VALUE]]></XPATH>
      </FIELD>
      <FIELD type="AdditionalFields" label="Codigo" source-type="AdditionalFields">
        <TAG><![CDATA[#REGISTO:CA:Codigo#]]></TAG>
        <VALUE><![CDATA[Codigo]]></VALUE>
        <XPATH><![CDATA[/CARD/FIELDS/FIELD[NAME='Codigo']/VALUE]]></XPATH>
      </FIELD>
      <FIELD type="AdditionalFields" label="NivelPrioridade" source-type="AdditionalFields">
        <TAG><![CDATA[#REGISTO:CA:NivelPrioridade#]]></TAG>
        <VALUE><![CDATA[NivelPrioridade]]></VALUE>
        <XPATH><![CDATA[/CARD/FIELDS/FIELD[NAME='NivelPrioridade']/VALUE]]></XPATH>
      </FIELD>
      <FIELD type="AdditionalFields" label="Estado_DJU" source-type="AdditionalFields">
        <TAG><![CDATA[#REGISTO:CA:Estado_DJU#]]></TAG>
        <VALUE><![CDATA[Estado_DJU]]></VALUE>
        <XPATH><![CDATA[/CARD/FIELDS/FIELD[NAME='Estado_DJU']/VALUE]]></XPATH>
      </FIELD>
      <FIELD type="AdditionalFields" label="Data_instaur" source-type="AdditionalFields">
        <TAG><![CDATA[#REGISTO:CA:Data_instaur#]]></TAG>
        <VALUE><![CDATA[Data_instaur]]></VALUE>
        <XPATH><![CDATA[/CARD/FIELDS/FIELD[NAME='Data_instaur']/VALUE]]></XPATH>
      </FIELD>
      <FIELD type="AdditionalFields" label="Data_Conclusao" source-type="AdditionalFields">
        <TAG><![CDATA[#REGISTO:CA:Data_Conclusao#]]></TAG>
        <VALUE><![CDATA[Data_Conclusao]]></VALUE>
        <XPATH><![CDATA[/CARD/FIELDS/FIELD[NAME='Data_Conclusao']/VALUE]]></XPATH>
      </FIELD>
      <FIELD type="AdditionalFields" label="N_aut_notícia" source-type="AdditionalFields">
        <TAG><![CDATA[#REGISTO:CA:N_aut_notícia#]]></TAG>
        <VALUE><![CDATA[N_aut_notícia]]></VALUE>
        <XPATH><![CDATA[/CARD/FIELDS/FIELD[NAME='N_aut_notícia']/VALUE]]></XPATH>
      </FIELD>
      <FIELD type="AdditionalFields" label="Artigo_Violado" source-type="AdditionalFields">
        <TAG><![CDATA[#REGISTO:CA:Artigo_Violado#]]></TAG>
        <VALUE><![CDATA[Artigo_Violado]]></VALUE>
        <XPATH><![CDATA[/CARD/FIELDS/FIELD[NAME='Artigo_Violado']/VALUE]]></XPATH>
      </FIELD>
      <FIELD type="AdditionalFields" label="N_Art_Violado" source-type="AdditionalFields">
        <TAG><![CDATA[#REGISTO:CA:N_Art_Violado#]]></TAG>
        <VALUE><![CDATA[N_Art_Violado]]></VALUE>
        <XPATH><![CDATA[/CARD/FIELDS/FIELD[NAME='N_Art_Violado']/VALUE]]></XPATH>
      </FIELD>
      <FIELD type="AdditionalFields" label="Al_Art_Violado" source-type="AdditionalFields">
        <TAG><![CDATA[#REGISTO:CA:Al_Art_Violado#]]></TAG>
        <VALUE><![CDATA[Al_Art_Violado]]></VALUE>
        <XPATH><![CDATA[/CARD/FIELDS/FIELD[NAME='Al_Art_Violado']/VALUE]]></XPATH>
      </FIELD>
      <FIELD type="AdditionalFields" label="Sub_Art_Violado" source-type="AdditionalFields">
        <TAG><![CDATA[#REGISTO:CA:Sub_Art_Violado#]]></TAG>
        <VALUE><![CDATA[Sub_Art_Violado]]></VALUE>
        <XPATH><![CDATA[/CARD/FIELDS/FIELD[NAME='Sub_Art_Violado']/VALUE]]></XPATH>
      </FIELD>
      <FIELD type="AdditionalFields" label="Sancao_Prevista" source-type="AdditionalFields">
        <TAG><![CDATA[#REGISTO:CA:Sancao_Prevista#]]></TAG>
        <VALUE><![CDATA[Sancao_Prevista]]></VALUE>
        <XPATH><![CDATA[/CARD/FIELDS/FIELD[NAME='Sancao_Prevista']/VALUE]]></XPATH>
      </FIELD>
      <FIELD type="AdditionalFields" label="N_Sanc_Prevista" source-type="AdditionalFields">
        <TAG><![CDATA[#REGISTO:CA:N_Sanc_Prevista#]]></TAG>
        <VALUE><![CDATA[N_Sanc_Prevista]]></VALUE>
        <XPATH><![CDATA[/CARD/FIELDS/FIELD[NAME='N_Sanc_Prevista']/VALUE]]></XPATH>
      </FIELD>
      <FIELD type="AdditionalFields" label="Data_Apr_Defesa" source-type="AdditionalFields">
        <TAG><![CDATA[#REGISTO:CA:Data_Apr_Defesa#]]></TAG>
        <VALUE><![CDATA[Data_Apr_Defesa]]></VALUE>
        <XPATH><![CDATA[/CARD/FIELDS/FIELD[NAME='Data_Apr_Defesa']/VALUE]]></XPATH>
      </FIELD>
      <FIELD type="AdditionalFields" label="Data_Decisao" source-type="AdditionalFields">
        <TAG><![CDATA[#REGISTO:CA:Data_Decisao#]]></TAG>
        <VALUE><![CDATA[Data_Decisao]]></VALUE>
        <XPATH><![CDATA[/CARD/FIELDS/FIELD[NAME='Data_Decisao']/VALUE]]></XPATH>
      </FIELD>
      <FIELD type="AdditionalFields" label="Decisao" source-type="AdditionalFields">
        <TAG><![CDATA[#REGISTO:CA:Decisao#]]></TAG>
        <VALUE><![CDATA[Decisao]]></VALUE>
        <XPATH><![CDATA[/CARD/FIELDS/FIELD[NAME='Decisao']/VALUE]]></XPATH>
      </FIELD>
      <FIELD type="AdditionalFields" label="SuspensaoCoima" source-type="AdditionalFields">
        <TAG><![CDATA[#REGISTO:CA:SuspensaoCoima#]]></TAG>
        <VALUE><![CDATA[SuspensaoCoima]]></VALUE>
        <XPATH><![CDATA[/CARD/FIELDS/FIELD[NAME='SuspensaoCoima']/VALUE]]></XPATH>
      </FIELD>
      <FIELD type="AdditionalFields" label="Sancoes_Acess" source-type="AdditionalFields">
        <TAG><![CDATA[#REGISTO:CA:Sancoes_Acess#]]></TAG>
        <VALUE><![CDATA[Sancoes_Acess]]></VALUE>
        <XPATH><![CDATA[/CARD/FIELDS/FIELD[NAME='Sancoes_Acess']/VALUE]]></XPATH>
      </FIELD>
      <FIELD type="AdditionalFields" label="Valor_Coima" source-type="AdditionalFields">
        <TAG><![CDATA[#REGISTO:CA:Valor_Coima#]]></TAG>
        <VALUE><![CDATA[Valor_Coima]]></VALUE>
        <XPATH><![CDATA[/CARD/FIELDS/FIELD[NAME='Valor_Coima']/VALUE]]></XPATH>
      </FIELD>
      <FIELD type="AdditionalFields" label="N_DUC" source-type="AdditionalFields">
        <TAG><![CDATA[#REGISTO:CA:N_DUC#]]></TAG>
        <VALUE><![CDATA[N_DUC]]></VALUE>
        <XPATH><![CDATA[/CARD/FIELDS/FIELD[NAME='N_DUC']/VALUE]]></XPATH>
      </FIELD>
      <FIELD type="AdditionalFields" label="Data_Pgto_Coima" source-type="AdditionalFields">
        <TAG><![CDATA[#REGISTO:CA:Data_Pgto_Coima#]]></TAG>
        <VALUE><![CDATA[Data_Pgto_Coima]]></VALUE>
        <XPATH><![CDATA[/CARD/FIELDS/FIELD[NAME='Data_Pgto_Coima']/VALUE]]></XPATH>
      </FIELD>
      <FIELD type="AdditionalFields" label="Data_trans_julg" source-type="AdditionalFields">
        <TAG><![CDATA[#REGISTO:CA:Data_trans_julg#]]></TAG>
        <VALUE><![CDATA[Data_trans_julg]]></VALUE>
        <XPATH><![CDATA[/CARD/FIELDS/FIELD[NAME='Data_trans_julg']/VALUE]]></XPATH>
      </FIELD>
      <FIELD type="AdditionalFields" label="Impug_Judicial" source-type="AdditionalFields">
        <TAG><![CDATA[#REGISTO:CA:Impug_Judicial#]]></TAG>
        <VALUE><![CDATA[Impug_Judicial]]></VALUE>
        <XPATH><![CDATA[/CARD/FIELDS/FIELD[NAME='Impug_Judicial']/VALUE]]></XPATH>
      </FIELD>
      <FIELD type="AdditionalFields" label="Mandatario_ISP" source-type="AdditionalFields">
        <TAG><![CDATA[#REGISTO:CA:Mandatario_ISP#]]></TAG>
        <VALUE><![CDATA[Mandatario_ISP]]></VALUE>
        <XPATH><![CDATA[/CARD/FIELDS/FIELD[NAME='Mandatario_ISP']/VALUE]]></XPATH>
      </FIELD>
      <FIELD type="AdditionalFields" label="Tribunal_Recurs" source-type="AdditionalFields">
        <TAG><![CDATA[#REGISTO:CA:Tribunal_Recurs#]]></TAG>
        <VALUE><![CDATA[Tribunal_Recurs]]></VALUE>
        <XPATH><![CDATA[/CARD/FIELDS/FIELD[NAME='Tribunal_Recurs']/VALUE]]></XPATH>
      </FIELD>
      <FIELD type="AdditionalFields" label="Juizo" source-type="AdditionalFields">
        <TAG><![CDATA[#REGISTO:CA:Juizo#]]></TAG>
        <VALUE><![CDATA[Juizo]]></VALUE>
        <XPATH><![CDATA[/CARD/FIELDS/FIELD[NAME='Juizo']/VALUE]]></XPATH>
      </FIELD>
      <FIELD type="AdditionalFields" label="N_Proc_Tribunal" source-type="AdditionalFields">
        <TAG><![CDATA[#REGISTO:CA:N_Proc_Tribunal#]]></TAG>
        <VALUE><![CDATA[N_Proc_Tribunal]]></VALUE>
        <XPATH><![CDATA[/CARD/FIELDS/FIELD[NAME='N_Proc_Tribunal']/VALUE]]></XPATH>
      </FIELD>
      <FIELD type="AdditionalFields" label="Julgamentos" source-type="AdditionalFields">
        <TAG><![CDATA[#REGISTO:CA:Julgamentos#]]></TAG>
        <VALUE><![CDATA[Julgamentos]]></VALUE>
        <XPATH><![CDATA[/CARD/FIELDS/FIELD[NAME='Julgamentos']/VALUE]]></XPATH>
      </FIELD>
      <FIELD type="AdditionalFields" label="Testem_ISP_Conv" source-type="AdditionalFields">
        <TAG><![CDATA[#REGISTO:CA:Testem_ISP_Conv#]]></TAG>
        <VALUE><![CDATA[Testem_ISP_Conv]]></VALUE>
        <XPATH><![CDATA[/CARD/FIELDS/FIELD[NAME='Testem_ISP_Conv']/VALUE]]></XPATH>
      </FIELD>
      <FIELD type="AdditionalFields" label="Recurso_Relacao" source-type="AdditionalFields">
        <TAG><![CDATA[#REGISTO:CA:Recurso_Relacao#]]></TAG>
        <VALUE><![CDATA[Recurso_Relacao]]></VALUE>
        <XPATH><![CDATA[/CARD/FIELDS/FIELD[NAME='Recurso_Relacao']/VALUE]]></XPATH>
      </FIELD>
      <FIELD type="AdditionalFields" label="Res_Impug_jud" source-type="AdditionalFields">
        <TAG><![CDATA[#REGISTO:CA:Res_Impug_jud#]]></TAG>
        <VALUE><![CDATA[Res_Impug_jud]]></VALUE>
        <XPATH><![CDATA[/CARD/FIELDS/FIELD[NAME='Res_Impug_jud']/VALUE]]></XPATH>
      </FIELD>
      <FIELD type="AdditionalFields" label="N_Cert_Proc_Exc" source-type="AdditionalFields">
        <TAG><![CDATA[#REGISTO:CA:N_Cert_Proc_Exc#]]></TAG>
        <VALUE><![CDATA[N_Cert_Proc_Exc]]></VALUE>
        <XPATH><![CDATA[/CARD/FIELDS/FIELD[NAME='N_Cert_Proc_Exc']/VALUE]]></XPATH>
      </FIELD>
      <FIELD type="AdditionalFields" label="Proc_Materializ" source-type="AdditionalFields">
        <TAG><![CDATA[#REGISTO:CA:Proc_Materializ#]]></TAG>
        <VALUE><![CDATA[Proc_Materializ]]></VALUE>
        <XPATH><![CDATA[/CARD/FIELDS/FIELD[NAME='Proc_Materializ']/VALUE]]></XPATH>
      </FIELD>
      <FIELD type="AdditionalFields" label="Nome_Arguido" source-type="AdditionalFields">
        <TAG><![CDATA[#REGISTO:CA:Nome_Arguido#]]></TAG>
        <VALUE><![CDATA[Nome_Arguido]]></VALUE>
        <XPATH><![CDATA[/CARD/FIELDS/FIELD[NAME='Nome_Arguido']/VALUE]]></XPATH>
      </FIELD>
      <FIELD type="AdditionalFields" label="Tipo_Arguido" source-type="AdditionalFields">
        <TAG><![CDATA[#REGISTO:CA:Tipo_Arguido#]]></TAG>
        <VALUE><![CDATA[Tipo_Arguido]]></VALUE>
        <XPATH><![CDATA[/CARD/FIELDS/FIELD[NAME='Tipo_Arguido']/VALUE]]></XPATH>
      </FIELD>
      <FIELD type="AdditionalFields" label="Instrutor" source-type="AdditionalFields">
        <TAG><![CDATA[#REGISTO:CA:Instrutor#]]></TAG>
        <VALUE><![CDATA[Instrutor]]></VALUE>
        <XPATH><![CDATA[/CARD/FIELDS/FIELD[NAME='Instrutor']/VALUE]]></XPATH>
      </FIELD>
      <FIELD type="AdditionalFields" label="Sub_Sancao_prev" source-type="AdditionalFields">
        <TAG><![CDATA[#REGISTO:CA:Sub_Sancao_prev#]]></TAG>
        <VALUE><![CDATA[Sub_Sancao_prev]]></VALUE>
        <XPATH><![CDATA[/CARD/FIELDS/FIELD[NAME='Sub_Sancao_prev']/VALUE]]></XPATH>
      </FIELD>
      <FIELD type="AdditionalFields" label="Tecn_Resp_DSF" source-type="AdditionalFields">
        <TAG><![CDATA[#REGISTO:CA:Tecn_Resp_DSF#]]></TAG>
        <VALUE><![CDATA[Tecn_Resp_DSF]]></VALUE>
        <XPATH><![CDATA[/CARD/FIELDS/FIELD[NAME='Tecn_Resp_DSF']/VALUE]]></XPATH>
      </FIELD>
      <FIELD type="AdditionalFields" label="Tecn_Resp_DSS" source-type="AdditionalFields">
        <TAG><![CDATA[#REGISTO:CA:Tecn_Resp_DSS#]]></TAG>
        <VALUE><![CDATA[Tecn_Resp_DSS]]></VALUE>
        <XPATH><![CDATA[/CARD/FIELDS/FIELD[NAME='Tecn_Resp_DSS']/VALUE]]></XPATH>
      </FIELD>
      <FIELD type="AdditionalFields" label="Tecn_Resp_DCM" source-type="AdditionalFields">
        <TAG><![CDATA[#REGISTO:CA:Tecn_Resp_DCM#]]></TAG>
        <VALUE><![CDATA[Tecn_Resp_DCM]]></VALUE>
        <XPATH><![CDATA[/CARD/FIELDS/FIELD[NAME='Tecn_Resp_DCM']/VALUE]]></XPATH>
      </FIELD>
      <FIELD type="AdditionalFields" label="Tecn_Resp_DARF" source-type="AdditionalFields">
        <TAG><![CDATA[#REGISTO:CA:Tecn_Resp_DARF#]]></TAG>
        <VALUE><![CDATA[Tecn_Resp_DARF]]></VALUE>
        <XPATH><![CDATA[/CARD/FIELDS/FIELD[NAME='Tecn_Resp_DARF']/VALUE]]></XPATH>
      </FIELD>
      <FIELD type="AdditionalFields" label="Tecn_Resp_DARM" source-type="AdditionalFields">
        <TAG><![CDATA[#REGISTO:CA:Tecn_Resp_DARM#]]></TAG>
        <VALUE><![CDATA[Tecn_Resp_DARM]]></VALUE>
        <XPATH><![CDATA[/CARD/FIELDS/FIELD[NAME='Tecn_Resp_DARM']/VALUE]]></XPATH>
      </FIELD>
      <FIELD type="AdditionalFields" label="Tecn_Resp_DES" source-type="AdditionalFields">
        <TAG><![CDATA[#REGISTO:CA:Tecn_Resp_DES#]]></TAG>
        <VALUE><![CDATA[Tecn_Resp_DES]]></VALUE>
        <XPATH><![CDATA[/CARD/FIELDS/FIELD[NAME='Tecn_Resp_DES']/VALUE]]></XPATH>
      </FIELD>
      <FIELD type="AdditionalFields" label="Tecn_Resp_DRS" source-type="AdditionalFields">
        <TAG><![CDATA[#REGISTO:CA:Tecn_Resp_DRS#]]></TAG>
        <VALUE><![CDATA[Tecn_Resp_DRS]]></VALUE>
        <XPATH><![CDATA[/CARD/FIELDS/FIELD[NAME='Tecn_Resp_DRS']/VALUE]]></XPATH>
      </FIELD>
      <FIELD type="AdditionalFields" label="Tecn_Resp_DPR" source-type="AdditionalFields">
        <TAG><![CDATA[#REGISTO:CA:Tecn_Resp_DPR#]]></TAG>
        <VALUE><![CDATA[Tecn_Resp_DPR]]></VALUE>
        <XPATH><![CDATA[/CARD/FIELDS/FIELD[NAME='Tecn_Resp_DPR']/VALUE]]></XPATH>
      </FIELD>
      <FIELD type="AdditionalFields" label="Tecn_Resp_DJU" source-type="AdditionalFields">
        <TAG><![CDATA[#REGISTO:CA:Tecn_Resp_DJU#]]></TAG>
        <VALUE><![CDATA[Tecn_Resp_DJU]]></VALUE>
        <XPATH><![CDATA[/CARD/FIELDS/FIELD[NAME='Tecn_Resp_DJU']/VALUE]]></XPATH>
      </FIELD>
      <FIELD type="AdditionalFields" label="TP_11.01.02" source-type="AdditionalFields">
        <TAG><![CDATA[#REGISTO:CA:TP_11.01.02#]]></TAG>
        <VALUE><![CDATA[TP_11.01.02]]></VALUE>
        <XPATH><![CDATA[/CARD/FIELDS/FIELD[NAME='TP_11.01.02']/VALUE]]></XPATH>
      </FIELD>
      <FIELD type="AdditionalFields" label="TP_11.01.03" source-type="AdditionalFields">
        <TAG><![CDATA[#REGISTO:CA:TP_11.01.03#]]></TAG>
        <VALUE><![CDATA[TP_11.01.03]]></VALUE>
        <XPATH><![CDATA[/CARD/FIELDS/FIELD[NAME='TP_11.01.03']/VALUE]]></XPATH>
      </FIELD>
      <FIELD type="AdditionalFields" label="TP_11.01.08" source-type="AdditionalFields">
        <TAG><![CDATA[#REGISTO:CA:TP_11.01.08#]]></TAG>
        <VALUE><![CDATA[TP_11.01.08]]></VALUE>
        <XPATH><![CDATA[/CARD/FIELDS/FIELD[NAME='TP_11.01.08']/VALUE]]></XPATH>
      </FIELD>
      <FIELD type="AdditionalFields" label="TP_11.01.09" source-type="AdditionalFields">
        <TAG><![CDATA[#REGISTO:CA:TP_11.01.09#]]></TAG>
        <VALUE><![CDATA[TP_11.01.09]]></VALUE>
        <XPATH><![CDATA[/CARD/FIELDS/FIELD[NAME='TP_11.01.09']/VALUE]]></XPATH>
      </FIELD>
      <FIELD type="AdditionalFields" label="TP_11.01.13" source-type="AdditionalFields">
        <TAG><![CDATA[#REGISTO:CA:TP_11.01.13#]]></TAG>
        <VALUE><![CDATA[TP_11.01.13]]></VALUE>
        <XPATH><![CDATA[/CARD/FIELDS/FIELD[NAME='TP_11.01.13']/VALUE]]></XPATH>
      </FIELD>
      <FIELD type="AdditionalFields" label="TP_11.01.19.02" source-type="AdditionalFields">
        <TAG><![CDATA[#REGISTO:CA:TP_11.01.19.02#]]></TAG>
        <VALUE><![CDATA[TP_11.01.19.02]]></VALUE>
        <XPATH><![CDATA[/CARD/FIELDS/FIELD[NAME='TP_11.01.19.02']/VALUE]]></XPATH>
      </FIELD>
      <FIELD type="AdditionalFields" label="TP_11.01.20.01" source-type="AdditionalFields">
        <TAG><![CDATA[#REGISTO:CA:TP_11.01.20.01#]]></TAG>
        <VALUE><![CDATA[TP_11.01.20.01]]></VALUE>
        <XPATH><![CDATA[/CARD/FIELDS/FIELD[NAME='TP_11.01.20.01']/VALUE]]></XPATH>
      </FIELD>
      <FIELD type="AdditionalFields" label="TP_11.01.20.02" source-type="AdditionalFields">
        <TAG><![CDATA[#REGISTO:CA:TP_11.01.20.02#]]></TAG>
        <VALUE><![CDATA[TP_11.01.20.02]]></VALUE>
        <XPATH><![CDATA[/CARD/FIELDS/FIELD[NAME='TP_11.01.20.02']/VALUE]]></XPATH>
      </FIELD>
      <FIELD type="AdditionalFields" label="TP_11.01.21.04" source-type="AdditionalFields">
        <TAG><![CDATA[#REGISTO:CA:TP_11.01.21.04#]]></TAG>
        <VALUE><![CDATA[TP_11.01.21.04]]></VALUE>
        <XPATH><![CDATA[/CARD/FIELDS/FIELD[NAME='TP_11.01.21.04']/VALUE]]></XPATH>
      </FIELD>
      <FIELD type="AdditionalFields" label="TP_11.02.22.02" source-type="AdditionalFields">
        <TAG><![CDATA[#REGISTO:CA:TP_11.02.22.02#]]></TAG>
        <VALUE><![CDATA[TP_11.02.22.02]]></VALUE>
        <XPATH><![CDATA[/CARD/FIELDS/FIELD[NAME='TP_11.02.22.02']/VALUE]]></XPATH>
      </FIELD>
      <FIELD type="AdditionalFields" label="TP_11.05.03" source-type="AdditionalFields">
        <TAG><![CDATA[#REGISTO:CA:TP_11.05.03#]]></TAG>
        <VALUE><![CDATA[TP_11.05.03]]></VALUE>
        <XPATH><![CDATA[/CARD/FIELDS/FIELD[NAME='TP_11.05.03']/VALUE]]></XPATH>
      </FIELD>
      <FIELD type="AdditionalFields" label="TP_11.05.07.03" source-type="AdditionalFields">
        <TAG><![CDATA[#REGISTO:CA:TP_11.05.07.03#]]></TAG>
        <VALUE><![CDATA[TP_11.05.07.03]]></VALUE>
        <XPATH><![CDATA[/CARD/FIELDS/FIELD[NAME='TP_11.05.07.03']/VALUE]]></XPATH>
      </FIELD>
      <FIELD type="AdditionalFields" label="Ano_Sem_Tri_Ref" source-type="AdditionalFields">
        <TAG><![CDATA[#REGISTO:CA:Ano_Sem_Tri_Ref#]]></TAG>
        <VALUE><![CDATA[Ano_Sem_Tri_Ref]]></VALUE>
        <XPATH><![CDATA[/CARD/FIELDS/FIELD[NAME='Ano_Sem_Tri_Ref']/VALUE]]></XPATH>
      </FIELD>
      <FIELD type="AdditionalFields" label="Dat/Ano" source-type="AdditionalFields">
        <TAG><![CDATA[#REGISTO:CA:Dat/Ano#]]></TAG>
        <VALUE><![CDATA[Dat/Ano]]></VALUE>
        <XPATH><![CDATA[/CARD/FIELDS/FIELD[NAME='Dat/Ano']/VALUE]]></XPATH>
      </FIELD>
      <FIELD type="AdditionalFields" label="Ref." source-type="AdditionalFields">
        <TAG><![CDATA[#REGISTO:CA:Ref.#]]></TAG>
        <VALUE><![CDATA[Ref.]]></VALUE>
        <XPATH><![CDATA[/CARD/FIELDS/FIELD[NAME='Ref.']/VALUE]]></XPATH>
      </FIELD>
      <FIELD type="AdditionalFields" label="UO/Dep" source-type="AdditionalFields">
        <TAG><![CDATA[#REGISTO:CA:UO/Dep#]]></TAG>
        <VALUE><![CDATA[UO/Dep]]></VALUE>
        <XPATH><![CDATA[/CARD/FIELDS/FIELD[NAME='UO/Dep']/VALUE]]></XPATH>
      </FIELD>
      <FIELD type="AdditionalFields" label="Tp_06.01.02" source-type="AdditionalFields">
        <TAG><![CDATA[#REGISTO:CA:Tp_06.01.02#]]></TAG>
        <VALUE><![CDATA[Tp_06.01.02]]></VALUE>
        <XPATH><![CDATA[/CARD/FIELDS/FIELD[NAME='Tp_06.01.02']/VALUE]]></XPATH>
      </FIELD>
      <FIELD type="AdditionalFields" label="Tp_04.01.02" source-type="AdditionalFields">
        <TAG><![CDATA[#REGISTO:CA:Tp_04.01.02#]]></TAG>
        <VALUE><![CDATA[Tp_04.01.02]]></VALUE>
        <XPATH><![CDATA[/CARD/FIELDS/FIELD[NAME='Tp_04.01.02']/VALUE]]></XPATH>
      </FIELD>
      <FIELD type="AdditionalFields" label="TP_15.02.01" source-type="AdditionalFields">
        <TAG><![CDATA[#REGISTO:CA:TP_15.02.01#]]></TAG>
        <VALUE><![CDATA[TP_15.02.01]]></VALUE>
        <XPATH><![CDATA[/CARD/FIELDS/FIELD[NAME='TP_15.02.01']/VALUE]]></XPATH>
      </FIELD>
      <FIELD type="AdditionalFields" label="TP_15.02.02" source-type="AdditionalFields">
        <TAG><![CDATA[#REGISTO:CA:TP_15.02.02#]]></TAG>
        <VALUE><![CDATA[TP_15.02.02]]></VALUE>
        <XPATH><![CDATA[/CARD/FIELDS/FIELD[NAME='TP_15.02.02']/VALUE]]></XPATH>
      </FIELD>
      <FIELD type="AdditionalFields" label="Resp_Equip_DARF" source-type="AdditionalFields">
        <TAG><![CDATA[#REGISTO:CA:Resp_Equip_DARF#]]></TAG>
        <VALUE><![CDATA[Resp_Equip_DARF]]></VALUE>
        <XPATH><![CDATA[/CARD/FIELDS/FIELD[NAME='Resp_Equip_DARF']/VALUE]]></XPATH>
      </FIELD>
      <FIELD type="AdditionalFields" label="Ent_Tipo" source-type="AdditionalFields">
        <TAG><![CDATA[#REGISTO:CA:Ent_Tipo#]]></TAG>
        <VALUE><![CDATA[Ent_Tipo]]></VALUE>
        <XPATH><![CDATA[/CARD/FIELDS/FIELD[NAME='Ent_Tipo']/VALUE]]></XPATH>
      </FIELD>
      <FIELD type="AdditionalFields" label="Ent_NIF" source-type="AdditionalFields">
        <TAG><![CDATA[#REGISTO:CA:Ent_NIF#]]></TAG>
        <VALUE><![CDATA[Ent_NIF]]></VALUE>
        <XPATH><![CDATA[/CARD/FIELDS/FIELD[NAME='Ent_NIF']/VALUE]]></XPATH>
      </FIELD>
      <FIELD type="AdditionalFields" label="Tecn_Resp_DARS" source-type="AdditionalFields">
        <TAG><![CDATA[#REGISTO:CA:Tecn_Resp_DARS#]]></TAG>
        <VALUE><![CDATA[Tecn_Resp_DARS]]></VALUE>
        <XPATH><![CDATA[/CARD/FIELDS/FIELD[NAME='Tecn_Resp_DARS']/VALUE]]></XPATH>
      </FIELD>
      <FIELD type="AdditionalFields" label="Al_Sancao_Prev" source-type="AdditionalFields">
        <TAG><![CDATA[#REGISTO:CA:Al_Sancao_Prev#]]></TAG>
        <VALUE><![CDATA[Al_Sancao_Prev]]></VALUE>
        <XPATH><![CDATA[/CARD/FIELDS/FIELD[NAME='Al_Sancao_Prev']/VALUE]]></XPATH>
      </FIELD>
      <FIELD type="AdditionalFields" label="Sal_Sancao_Prev" source-type="AdditionalFields">
        <TAG><![CDATA[#REGISTO:CA:Sal_Sancao_Prev#]]></TAG>
        <VALUE><![CDATA[Sal_Sancao_Prev]]></VALUE>
        <XPATH><![CDATA[/CARD/FIELDS/FIELD[NAME='Sal_Sancao_Prev']/VALUE]]></XPATH>
      </FIELD>
      <FIELD type="AdditionalFields" label="Pessoa_Colectiv" source-type="AdditionalFields">
        <TAG><![CDATA[#REGISTO:CA:Pessoa_Colectiv#]]></TAG>
        <VALUE><![CDATA[Pessoa_Colectiv]]></VALUE>
        <XPATH><![CDATA[/CARD/FIELDS/FIELD[NAME='Pessoa_Colectiv']/VALUE]]></XPATH>
      </FIELD>
      <FIELD type="AdditionalFields" label="Mandat_Arguido" source-type="AdditionalFields">
        <TAG><![CDATA[#REGISTO:CA:Mandat_Arguido#]]></TAG>
        <VALUE><![CDATA[Mandat_Arguido]]></VALUE>
        <XPATH><![CDATA[/CARD/FIELDS/FIELD[NAME='Mandat_Arguido']/VALUE]]></XPATH>
      </FIELD>
      <FIELD type="AdditionalFields" label="Tecnicos_DCM" source-type="AdditionalFields">
        <TAG><![CDATA[#REGISTO:CA:Tecnicos_DCM#]]></TAG>
        <VALUE><![CDATA[Tecnicos_DCM]]></VALUE>
        <XPATH><![CDATA[/CARD/FIELDS/FIELD[NAME='Tecnicos_DCM']/VALUE]]></XPATH>
      </FIELD>
      <FIELD type="AdditionalFields" label="N_Carta_CDI" source-type="AdditionalFields">
        <TAG><![CDATA[#REGISTO:CA:N_Carta_CDI#]]></TAG>
        <VALUE><![CDATA[N_Carta_CDI]]></VALUE>
        <XPATH><![CDATA[/CARD/FIELDS/FIELD[NAME='N_Carta_CDI']/VALUE]]></XPATH>
      </FIELD>
      <FIELD type="AdditionalFields" label="Tipo_Represent" source-type="AdditionalFields">
        <TAG><![CDATA[#REGISTO:CA:Tipo_Represent#]]></TAG>
        <VALUE><![CDATA[Tipo_Represent]]></VALUE>
        <XPATH><![CDATA[/CARD/FIELDS/FIELD[NAME='Tipo_Represent']/VALUE]]></XPATH>
      </FIELD>
      <FIELD type="AdditionalFields" label="Tecn_Resp_DDI" source-type="AdditionalFields">
        <TAG><![CDATA[#REGISTO:CA:Tecn_Resp_DDI#]]></TAG>
        <VALUE><![CDATA[Tecn_Resp_DDI]]></VALUE>
        <XPATH><![CDATA[/CARD/FIELDS/FIELD[NAME='Tecn_Resp_DDI']/VALUE]]></XPATH>
      </FIELD>
      <FIELD type="AdditionalFields" label="Ent_PNome" source-type="AdditionalFields">
        <TAG><![CDATA[#REGISTO:CA:Ent_PNome#]]></TAG>
        <VALUE><![CDATA[Ent_PNome]]></VALUE>
        <XPATH><![CDATA[/CARD/FIELDS/FIELD[NAME='Ent_PNome']/VALUE]]></XPATH>
      </FIELD>
      <FIELD type="AdditionalFields" label="Ent_PCod" source-type="AdditionalFields">
        <TAG><![CDATA[#REGISTO:CA:Ent_PCod#]]></TAG>
        <VALUE><![CDATA[Ent_PCod]]></VALUE>
        <XPATH><![CDATA[/CARD/FIELDS/FIELD[NAME='Ent_PCod']/VALUE]]></XPATH>
      </FIELD>
      <FIELD type="AdditionalFields" label="Ent_PNif" source-type="AdditionalFields">
        <TAG><![CDATA[#REGISTO:CA:Ent_PNif#]]></TAG>
        <VALUE><![CDATA[Ent_PNif]]></VALUE>
        <XPATH><![CDATA[/CARD/FIELDS/FIELD[NAME='Ent_PNif']/VALUE]]></XPATH>
      </FIELD>
      <FIELD type="AdditionalFields" label="Ent_PTipo" source-type="AdditionalFields">
        <TAG><![CDATA[#REGISTO:CA:Ent_PTipo#]]></TAG>
        <VALUE><![CDATA[Ent_PTipo]]></VALUE>
        <XPATH><![CDATA[/CARD/FIELDS/FIELD[NAME='Ent_PTipo']/VALUE]]></XPATH>
      </FIELD>
      <FIELD type="AdditionalFields" label="Dat_Autorizacao" source-type="AdditionalFields">
        <TAG><![CDATA[#REGISTO:CA:Dat_Autorizacao#]]></TAG>
        <VALUE><![CDATA[Dat_Autorizacao]]></VALUE>
        <XPATH><![CDATA[/CARD/FIELDS/FIELD[NAME='Dat_Autorizacao']/VALUE]]></XPATH>
      </FIELD>
      <FIELD type="AdditionalFields" label="Tempo_prsv" source-type="AdditionalFields">
        <TAG><![CDATA[#REGISTO:CA:Tempo_prsv#]]></TAG>
        <VALUE><![CDATA[Tempo_prsv]]></VALUE>
        <XPATH><![CDATA[/CARD/FIELDS/FIELD[NAME='Tempo_prsv']/VALUE]]></XPATH>
      </FIELD>
      <FIELD type="AdditionalFields" label="Dt_Autorizacao" source-type="AdditionalFields">
        <TAG><![CDATA[#REGISTO:CA:Dt_Autorizacao#]]></TAG>
        <VALUE><![CDATA[Dt_Autorizacao]]></VALUE>
        <XPATH><![CDATA[/CARD/FIELDS/FIELD[NAME='Dt_Autorizacao']/VALUE]]></XPATH>
      </FIELD>
      <FIELD type="AdditionalFields" label="Sem_efeito" source-type="AdditionalFields">
        <TAG><![CDATA[#REGISTO:CA:Sem_efeito#]]></TAG>
        <VALUE><![CDATA[Sem_efeito]]></VALUE>
        <XPATH><![CDATA[/CARD/FIELDS/FIELD[NAME='Sem_efeito']/VALUE]]></XPATH>
      </FIELD>
      <FIELD type="AdditionalFields" label="TAG" source-type="AdditionalFields">
        <TAG><![CDATA[#REGISTO:CA:TAG#]]></TAG>
        <VALUE><![CDATA[TAG]]></VALUE>
        <XPATH><![CDATA[/CARD/FIELDS/FIELD[NAME='TAG']/VALUE]]></XPATH>
      </FIELD>
      <FIELD type="AdditionalFields" label="TESTE" source-type="AdditionalFields">
        <TAG><![CDATA[#REGISTO:CA:TESTE#]]></TAG>
        <VALUE><![CDATA[TESTE]]></VALUE>
        <XPATH><![CDATA[/CARD/FIELDS/FIELD[NAME='TESTE']/VALUE]]></XPATH>
      </FIELD>
      <FIELD type="AdditionalFields" label="Tipo_Conta" source-type="AdditionalFields">
        <TAG><![CDATA[#REGISTO:CA:Tipo_Conta#]]></TAG>
        <VALUE><![CDATA[Tipo_Conta]]></VALUE>
        <XPATH><![CDATA[/CARD/FIELDS/FIELD[NAME='Tipo_Conta']/VALUE]]></XPATH>
      </FIELD>
      <FIELD type="AdditionalFields" label="Relevante" source-type="AdditionalFields">
        <TAG><![CDATA[#REGISTO:CA:Relevante#]]></TAG>
        <VALUE><![CDATA[Relevante]]></VALUE>
        <XPATH><![CDATA[/CARD/FIELDS/FIELD[NAME='Relevante']/VALUE]]></XPATH>
      </FIELD>
      <FIELD type="AdditionalFields" label="Documento_Papel" source-type="AdditionalFields">
        <TAG><![CDATA[#REGISTO:CA:Documento_Papel#]]></TAG>
        <VALUE><![CDATA[Documento_Papel]]></VALUE>
        <XPATH><![CDATA[/CARD/FIELDS/FIELD[NAME='Documento_Papel']/VALUE]]></XPATH>
      </FIELD>
      <FIELD type="AdditionalFields" label="Tipo_Acesso" source-type="AdditionalFields">
        <TAG><![CDATA[#REGISTO:CA:Tipo_Acesso#]]></TAG>
        <VALUE><![CDATA[Tipo_Acesso]]></VALUE>
        <XPATH><![CDATA[/CARD/FIELDS/FIELD[NAME='Tipo_Acesso']/VALUE]]></XPATH>
      </FIELD>
      <FIELD type="AdditionalFields" label="Descricao_NRO" source-type="AdditionalFields">
        <TAG><![CDATA[#REGISTO:CA:Descricao_NRO#]]></TAG>
        <VALUE><![CDATA[Descricao_NRO]]></VALUE>
        <XPATH><![CDATA[/CARD/FIELDS/FIELD[NAME='Descricao_NRO']/VALUE]]></XPATH>
      </FIELD>
      <FIELD type="AdditionalFields" label="Ano_Ref" source-type="AdditionalFields">
        <TAG><![CDATA[#REGISTO:CA:Ano_Ref#]]></TAG>
        <VALUE><![CDATA[Ano_Ref]]></VALUE>
        <XPATH><![CDATA[/CARD/FIELDS/FIELD[NAME='Ano_Ref']/VALUE]]></XPATH>
      </FIELD>
      <FIELD type="AdditionalFields" label="Mes_Ref" source-type="AdditionalFields">
        <TAG><![CDATA[#REGISTO:CA:Mes_Ref#]]></TAG>
        <VALUE><![CDATA[Mes_Ref]]></VALUE>
        <XPATH><![CDATA[/CARD/FIELDS/FIELD[NAME='Mes_Ref']/VALUE]]></XPATH>
      </FIELD>
      <FIELD type="AdditionalFields" label="Situacao" source-type="AdditionalFields">
        <TAG><![CDATA[#REGISTO:CA:Situacao#]]></TAG>
        <VALUE><![CDATA[Situacao]]></VALUE>
        <XPATH><![CDATA[/CARD/FIELDS/FIELD[NAME='Situacao']/VALUE]]></XPATH>
      </FIELD>
    </NODE>
  </NODE>
  <!-- END: Card Context -->
  <!-- BEGIN: Distribution Context -->
  <!-- END: Distribution Context --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Nome_remetente" source-type="AdditionalFields">
        <TAG><![CDATA[#CONTEXTPROCESS:CA:Nome_remetente#]]></TAG>
        <VALUE><![CDATA[Nome_remetente]]></VALUE>
        <XPATH><![CDATA[/PROCESS/FIELDS/FIELD[NAME='Nome_remetente']/VALUE]]></XPATH>
      </FIELD>
      <FIELD type="AdditionalFields" label="Destino_ISP" source-type="AdditionalFields">
        <TAG><![CDATA[#CONTEXTPROCESS:CA:Destino_ISP#]]></TAG>
        <VALUE><![CDATA[Destino_ISP]]></VALUE>
        <XPATH><![CDATA[/PROCESS/FIELDS/FIELD[NAME='Destino_ISP']/VALUE]]></XPATH>
      </FIELD>
      <FIELD type="AdditionalFields" label="CC_ISP" source-type="AdditionalFields">
        <TAG><![CDATA[#CONTEXTPROCESS:CA:CC_ISP#]]></TAG>
        <VALUE><![CDATA[CC_ISP]]></VALUE>
        <XPATH><![CDATA[/PROCESS/FIELDS/FIELD[NAME='CC_ISP']/VALUE]]></XPATH>
      </FIELD>
      <FIELD type="AdditionalFields" label="N_Serie" source-type="AdditionalFields">
        <TAG><![CDATA[#CONTEXTPROCESS:CA:N_Serie#]]></TAG>
        <VALUE><![CDATA[N_Serie]]></VALUE>
        <XPATH><![CDATA[/PROCESS/FIELDS/FIELD[NAME='N_Serie']/VALUE]]></XPATH>
      </FIELD>
      <FIELD type="AdditionalFields" label="Pasta_arquivo" source-type="AdditionalFields">
        <TAG><![CDATA[#CONTEXTPROCESS:CA:Pasta_arquivo#]]></TAG>
        <VALUE><![CDATA[Pasta_arquivo]]></VALUE>
        <XPATH><![CDATA[/PROCESS/FIELDS/FIELD[NAME='Pasta_arquivo']/VALUE]]></XPATH>
      </FIELD>
      <FIELD type="AdditionalFields" label="N_factura" source-type="AdditionalFields">
        <TAG><![CDATA[#CONTEXTPROCESS:CA:N_factura#]]></TAG>
        <VALUE><![CDATA[N_factura]]></VALUE>
        <XPATH><![CDATA[/PROCESS/FIELDS/FIELD[NAME='N_factura']/VALUE]]></XPATH>
      </FIELD>
      <FIELD type="AdditionalFields" label="Data_emissao" source-type="AdditionalFields">
        <TAG><![CDATA[#CONTEXTPROCESS:CA:Data_emissao#]]></TAG>
        <VALUE><![CDATA[Data_emissao]]></VALUE>
        <XPATH><![CDATA[/PROCESS/FIELDS/FIELD[NAME='Data_emissao']/VALUE]]></XPATH>
      </FIELD>
      <FIELD type="AdditionalFields" label="Nome_fornecedor" source-type="AdditionalFields">
        <TAG><![CDATA[#CONTEXTPROCESS:CA:Nome_fornecedor#]]></TAG>
        <VALUE><![CDATA[Nome_fornecedor]]></VALUE>
        <XPATH><![CDATA[/PROCESS/FIELDS/FIELD[NAME='Nome_fornecedor']/VALUE]]></XPATH>
      </FIELD>
      <FIELD type="AdditionalFields" label="Valor_total" source-type="AdditionalFields">
        <TAG><![CDATA[#CONTEXTPROCESS:CA:Valor_total#]]></TAG>
        <VALUE><![CDATA[Valor_total]]></VALUE>
        <XPATH><![CDATA[/PROCESS/FIELDS/FIELD[NAME='Valor_total']/VALUE]]></XPATH>
      </FIELD>
      <FIELD type="AdditionalFields" label="Entidade_destin" source-type="AdditionalFields">
        <TAG><![CDATA[#CONTEXTPROCESS:CA:Entidade_destin#]]></TAG>
        <VALUE><![CDATA[Entidade_destin]]></VALUE>
        <XPATH><![CDATA[/PROCESS/FIELDS/FIELD[NAME='Entidade_destin']/VALUE]]></XPATH>
      </FIELD>
      <FIELD type="AdditionalFields" label="Origem_ISP" source-type="AdditionalFields">
        <TAG><![CDATA[#CONTEXTPROCESS:CA:Origem_ISP#]]></TAG>
        <VALUE><![CDATA[Origem_ISP]]></VALUE>
        <XPATH><![CDATA[/PROCESS/FIELDS/FIELD[NAME='Origem_ISP']/VALUE]]></XPATH>
      </FIELD>
      <FIELD type="AdditionalFields" label="Tipo_prodservic" source-type="AdditionalFields">
        <TAG><![CDATA[#CONTEXTPROCESS:CA:Tipo_prodservic#]]></TAG>
        <VALUE><![CDATA[Tipo_prodservic]]></VALUE>
        <XPATH><![CDATA[/PROCESS/FIELDS/FIELD[NAME='Tipo_prodservic']/VALUE]]></XPATH>
      </FIELD>
      <FIELD type="AdditionalFields" label="Nome_orgaocomun" source-type="AdditionalFields">
        <TAG><![CDATA[#CONTEXTPROCESS:CA:Nome_orgaocomun#]]></TAG>
        <VALUE><![CDATA[Nome_orgaocomun]]></VALUE>
        <XPATH><![CDATA[/PROCESS/FIELDS/FIELD[NAME='Nome_orgaocomun']/VALUE]]></XPATH>
      </FIELD>
      <FIELD type="AdditionalFields" label="Tipo_Notinf" source-type="AdditionalFields">
        <TAG><![CDATA[#CONTEXTPROCESS:CA:Tipo_Notinf#]]></TAG>
        <VALUE><![CDATA[Tipo_Notinf]]></VALUE>
        <XPATH><![CDATA[/PROCESS/FIELDS/FIELD[NAME='Tipo_Notinf']/VALUE]]></XPATH>
      </FIELD>
      <FIELD type="AdditionalFields" label="Data_conf" source-type="AdditionalFields">
        <TAG><![CDATA[#CONTEXTPROCESS:CA:Data_conf#]]></TAG>
        <VALUE><![CDATA[Data_conf]]></VALUE>
        <XPATH><![CDATA[/PROCESS/FIELDS/FIELD[NAME='Data_conf']/VALUE]]></XPATH>
      </FIELD>
      <FIELD type="AdditionalFields" label="Local_conf" source-type="AdditionalFields">
        <TAG><![CDATA[#CONTEXTPROCESS:CA:Local_conf#]]></TAG>
        <VALUE><![CDATA[Local_conf]]></VALUE>
        <XPATH><![CDATA[/PROCESS/FIELDS/FIELD[NAME='Local_conf']/VALUE]]></XPATH>
      </FIELD>
      <FIELD type="AdditionalFields" label="Tipo_evento" source-type="AdditionalFields">
        <TAG><![CDATA[#CONTEXTPROCESS:CA:Tipo_evento#]]></TAG>
        <VALUE><![CDATA[Tipo_evento]]></VALUE>
        <XPATH><![CDATA[/PROCESS/FIELDS/FIELD[NAME='Tipo_evento']/VALUE]]></XPATH>
      </FIELD>
      <FIELD type="AdditionalFields" label="Local_evento" source-type="AdditionalFields">
        <TAG><![CDATA[#CONTEXTPROCESS:CA:Local_evento#]]></TAG>
        <VALUE><![CDATA[Local_evento]]></VALUE>
        <XPATH><![CDATA[/PROCESS/FIELDS/FIELD[NAME='Local_evento']/VALUE]]></XPATH>
      </FIELD>
      <FIELD type="AdditionalFields" label="Data_aberevento" source-type="AdditionalFields">
        <TAG><![CDATA[#CONTEXTPROCESS:CA:Data_aberevento#]]></TAG>
        <VALUE><![CDATA[Data_aberevento]]></VALUE>
        <XPATH><![CDATA[/PROCESS/FIELDS/FIELD[NAME='Data_aberevento']/VALUE]]></XPATH>
      </FIELD>
      <FIELD type="AdditionalFields" label="Data_fimevento" source-type="AdditionalFields">
        <TAG><![CDATA[#CONTEXTPROCESS:CA:Data_fimevento#]]></TAG>
        <VALUE><![CDATA[Data_fimevento]]></VALUE>
        <XPATH><![CDATA[/PROCESS/FIELDS/FIELD[NAME='Data_fimevento']/VALUE]]></XPATH>
      </FIELD>
      <FIELD type="AdditionalFields" label="tipo_fluxo" source-type="AdditionalFields">
        <TAG><![CDATA[#CONTEXTPROCESS:CA:tipo_fluxo#]]></TAG>
        <VALUE><![CDATA[tipo_fluxo]]></VALUE>
        <XPATH><![CDATA[/PROCESS/FIELDS/FIELD[NAME='tipo_fluxo']/VALUE]]></XPATH>
      </FIELD>
      <FIELD type="AdditionalFields" label="Referencia_ISP" source-type="AdditionalFields">
        <TAG><![CDATA[#CONTEXTPROCESS:CA:Referencia_ISP#]]></TAG>
        <VALUE><![CDATA[Referencia_ISP]]></VALUE>
        <XPATH><![CDATA[/PROCESS/FIELDS/FIELD[NAME='Referencia_ISP']/VALUE]]></XPATH>
      </FIELD>
      <FIELD type="AdditionalFields" label="PID" source-type="AdditionalFields">
        <TAG><![CDATA[#CONTEXTPROCESS:CA:PID#]]></TAG>
        <VALUE><![CDATA[PID]]></VALUE>
        <XPATH><![CDATA[/PROCESS/FIELDS/FIELD[NAME='PID']/VALUE]]></XPATH>
      </FIELD>
      <FIELD type="AdditionalFields" label="Tipo_documento" source-type="AdditionalFields">
        <TAG><![CDATA[#CONTEXTPROCESS:CA:Tipo_documento#]]></TAG>
        <VALUE><![CDATA[Tipo_documento]]></VALUE>
        <XPATH><![CDATA[/PROCESS/FIELDS/FIELD[NAME='Tipo_documento']/VALUE]]></XPATH>
      </FIELD>
      <FIELD type="AdditionalFields" label="DIGITALIZ_POR" source-type="AdditionalFields">
        <TAG><![CDATA[#CONTEXTPROCESS:CA:DIGITALIZ_POR#]]></TAG>
        <VALUE><![CDATA[DIGITALIZ_POR]]></VALUE>
        <XPATH><![CDATA[/PROCESS/FIELDS/FIELD[NAME='DIGITALIZ_POR']/VALUE]]></XPATH>
      </FIELD>
      <FIELD type="AdditionalFields" label="VALIDADO_POR" source-type="AdditionalFields">
        <TAG><![CDATA[#CONTEXTPROCESS:CA:VALIDADO_POR#]]></TAG>
        <VALUE><![CDATA[VALIDADO_POR]]></VALUE>
        <XPATH><![CDATA[/PROCESS/FIELDS/FIELD[NAME='VALIDADO_POR']/VALUE]]></XPATH>
      </FIELD>
      <FIELD type="AdditionalFields" label="DATA_DIGITALIZ" source-type="AdditionalFields">
        <TAG><![CDATA[#CONTEXTPROCESS:CA:DATA_DIGITALIZ#]]></TAG>
        <VALUE><![CDATA[DATA_DIGITALIZ]]></VALUE>
        <XPATH><![CDATA[/PROCESS/FIELDS/FIELD[NAME='DATA_DIGITALIZ']/VALUE]]></XPATH>
      </FIELD>
      <FIELD type="AdditionalFields" label="DATA_VALIDACAO" source-type="AdditionalFields">
        <TAG><![CDATA[#CONTEXTPROCESS:CA:DATA_VALIDACAO#]]></TAG>
        <VALUE><![CDATA[DATA_VALIDACAO]]></VALUE>
        <XPATH><![CDATA[/PROCESS/FIELDS/FIELD[NAME='DATA_VALIDACAO']/VALUE]]></XPATH>
      </FIELD>
      <FIELD type="AdditionalFields" label="Documento_DCC" source-type="AdditionalFields">
        <TAG><![CDATA[#CONTEXTPROCESS:CA:Documento_DCC#]]></TAG>
        <VALUE><![CDATA[Documento_DCC]]></VALUE>
        <XPATH><![CDATA[/PROCESS/FIELDS/FIELD[NAME='Documento_DCC']/VALUE]]></XPATH>
      </FIELD>
      <FIELD type="AdditionalFields" label="Ent_Processos" source-type="AdditionalFields">
        <TAG><![CDATA[#CONTEXTPROCESS:CA:Ent_Processos#]]></TAG>
        <VALUE><![CDATA[Ent_Processos]]></VALUE>
        <XPATH><![CDATA[/PROCESS/FIELDS/FIELD[NAME='Ent_Processos']/VALUE]]></XPATH>
      </FIELD>
      <FIELD type="AdditionalFields" label="Nome_entidade" source-type="AdditionalFields">
        <TAG><![CDATA[#CONTEXTPROCESS:CA:Nome_entidade#]]></TAG>
        <VALUE><![CDATA[Nome_entidade]]></VALUE>
        <XPATH><![CDATA[/PROCESS/FIELDS/FIELD[NAME='Nome_entidade']/VALUE]]></XPATH>
      </FIELD>
      <FIELD type="AdditionalFields" label="Data_pedido" source-type="AdditionalFields">
        <TAG><![CDATA[#CONTEXTPROCESS:CA:Data_pedido#]]></TAG>
        <VALUE><![CDATA[Data_pedido]]></VALUE>
        <XPATH><![CDATA[/PROCESS/FIELDS/FIELD[NAME='Data_pedido']/VALUE]]></XPATH>
      </FIELD>
      <FIELD type="AdditionalFields" label="Tipo_distrib" source-type="AdditionalFields">
        <TAG><![CDATA[#CONTEXTPROCESS:CA:Tipo_distrib#]]></TAG>
        <VALUE><![CDATA[Tipo_distrib]]></VALUE>
        <XPATH><![CDATA[/PROCESS/FIELDS/FIELD[NAME='Tipo_distrib']/VALUE]]></XPATH>
      </FIELD>
      <FIELD type="AdditionalFields" label="Tipo_destinatar" source-type="AdditionalFields">
        <TAG><![CDATA[#CONTEXTPROCESS:CA:Tipo_destinatar#]]></TAG>
        <VALUE><![CDATA[Tipo_destinatar]]></VALUE>
        <XPATH><![CDATA[/PROCESS/FIELDS/FIELD[NAME='Tipo_destinatar']/VALUE]]></XPATH>
      </FIELD>
      <FIELD type="AdditionalFields" label="N_doc_distrib" source-type="AdditionalFields">
        <TAG><![CDATA[#CONTEXTPROCESS:CA:N_doc_distrib#]]></TAG>
        <VALUE><![CDATA[N_doc_distrib]]></VALUE>
        <XPATH><![CDATA[/PROCESS/FIELDS/FIELD[NAME='N_doc_distrib']/VALUE]]></XPATH>
      </FIELD>
      <FIELD type="AdditionalFields" label="Data_distrib" source-type="AdditionalFields">
        <TAG><![CDATA[#CONTEXTPROCESS:CA:Data_distrib#]]></TAG>
        <VALUE><![CDATA[Data_distrib]]></VALUE>
        <XPATH><![CDATA[/PROCESS/FIELDS/FIELD[NAME='Data_distrib']/VALUE]]></XPATH>
      </FIELD>
      <FIELD type="AdditionalFields" label="Morada_remetent" source-type="AdditionalFields">
        <TAG><![CDATA[#CONTEXTPROCESS:CA:Morada_remetent#]]></TAG>
        <VALUE><![CDATA[Morada_remetent]]></VALUE>
        <XPATH><![CDATA[/PROCESS/FIELDS/FIELD[NAME='Morada_remetent']/VALUE]]></XPATH>
      </FIELD>
      <FIELD type="AdditionalFields" label="Codigo_Postal_3" source-type="AdditionalFields">
        <TAG><![CDATA[#CONTEXTPROCESS:CA:Codigo_Postal_3#]]></TAG>
        <VALUE><![CDATA[Codigo_Postal_3]]></VALUE>
        <XPATH><![CDATA[/PROCESS/FIELDS/FIELD[NAME='Codigo_Postal_3']/VALUE]]></XPATH>
      </FIELD>
      <FIELD type="AdditionalFields" label="Codigo_Postal_4" source-type="AdditionalFields">
        <TAG><![CDATA[#CONTEXTPROCESS:CA:Codigo_Postal_4#]]></TAG>
        <VALUE><![CDATA[Codigo_Postal_4]]></VALUE>
        <XPATH><![CDATA[/PROCESS/FIELDS/FIELD[NAME='Codigo_Postal_4']/VALUE]]></XPATH>
      </FIELD>
      <FIELD type="AdditionalFields" label="Localidade" source-type="AdditionalFields">
        <TAG><![CDATA[#CONTEXTPROCESS:CA:Localidade#]]></TAG>
        <VALUE><![CDATA[Localidade]]></VALUE>
        <XPATH><![CDATA[/PROCESS/FIELDS/FIELD[NAME='Localidade']/VALUE]]></XPATH>
      </FIELD>
      <FIELD type="AdditionalFields" label="Nom_Entidade" source-type="AdditionalFields">
        <TAG><![CDATA[#CONTEXTPROCESS:CA:Nom_Entidade#]]></TAG>
        <VALUE><![CDATA[Nom_Entidade]]></VALUE>
        <XPATH><![CDATA[/PROCESS/FIELDS/FIELD[NAME='Nom_Entidade']/VALUE]]></XPATH>
      </FIELD>
      <FIELD type="AdditionalFields" label="Ano_rec" source-type="AdditionalFields">
        <TAG><![CDATA[#CONTEXTPROCESS:CA:Ano_rec#]]></TAG>
        <VALUE><![CDATA[Ano_rec]]></VALUE>
        <XPATH><![CDATA[/PROCESS/FIELDS/FIELD[NAME='Ano_rec']/VALUE]]></XPATH>
      </FIELD>
      <FIELD type="AdditionalFields" label="Area" source-type="AdditionalFields">
        <TAG><![CDATA[#CONTEXTPROCESS:CA:Area#]]></TAG>
        <VALUE><![CDATA[Area]]></VALUE>
        <XPATH><![CDATA[/PROCESS/FIELDS/FIELD[NAME='Area']/VALUE]]></XPATH>
      </FIELD>
      <FIELD type="AdditionalFields" label="Assunto_DCM" source-type="AdditionalFields">
        <TAG><![CDATA[#CONTEXTPROCESS:CA:Assunto_DCM#]]></TAG>
        <VALUE><![CDATA[Assunto_DCM]]></VALUE>
        <XPATH><![CDATA[/PROCESS/FIELDS/FIELD[NAME='Assunto_DCM']/VALUE]]></XPATH>
      </FIELD>
      <FIELD type="AdditionalFields" label="Autor" source-type="AdditionalFields">
        <TAG><![CDATA[#CONTEXTPROCESS:CA:Autor#]]></TAG>
        <VALUE><![CDATA[Autor]]></VALUE>
        <XPATH><![CDATA[/PROCESS/FIELDS/FIELD[NAME='Autor']/VALUE]]></XPATH>
      </FIELD>
      <FIELD type="AdditionalFields" label="Colaborador" source-type="AdditionalFields">
        <TAG><![CDATA[#CONTEXTPROCESS:CA:Colaborador#]]></TAG>
        <VALUE><![CDATA[Colaborador]]></VALUE>
        <XPATH><![CDATA[/PROCESS/FIELDS/FIELD[NAME='Colaborador']/VALUE]]></XPATH>
      </FIELD>
      <FIELD type="AdditionalFields" label="UO" source-type="AdditionalFields">
        <TAG><![CDATA[#CONTEXTPROCESS:CA:UO#]]></TAG>
        <VALUE><![CDATA[UO]]></VALUE>
        <XPATH><![CDATA[/PROCESS/FIELDS/FIELD[NAME='UO']/VALUE]]></XPATH>
      </FIELD>
      <FIELD type="AdditionalFields" label="Ativ_Ramo" source-type="AdditionalFields">
        <TAG><![CDATA[#CONTEXTPROCESS:CA:Ativ_Ramo#]]></TAG>
        <VALUE><![CDATA[Ativ_Ramo]]></VALUE>
        <XPATH><![CDATA[/PROCESS/FIELDS/FIELD[NAME='Ativ_Ramo']/VALUE]]></XPATH>
      </FIELD>
      <FIELD type="AdditionalFields" label="Coordenador" source-type="AdditionalFields">
        <TAG><![CDATA[#CONTEXTPROCESS:CA:Coordenador#]]></TAG>
        <VALUE><![CDATA[Coordenador]]></VALUE>
        <XPATH><![CDATA[/PROCESS/FIELDS/FIELD[NAME='Coordenador']/VALUE]]></XPATH>
      </FIELD>
      <FIELD type="AdditionalFields" label="Coordenador_G" source-type="AdditionalFields">
        <TAG><![CDATA[#CONTEXTPROCESS:CA:Coordenador_G#]]></TAG>
        <VALUE><![CDATA[Coordenador_G]]></VALUE>
        <XPATH><![CDATA[/PROCESS/FIELDS/FIELD[NAME='Coordenador_G']/VALUE]]></XPATH>
      </FIELD>
      <FIELD type="AdditionalFields" label="Data_Reuniao" source-type="AdditionalFields">
        <TAG><![CDATA[#CONTEXTPROCESS:CA:Data_Reuniao#]]></TAG>
        <VALUE><![CDATA[Data_Reuniao]]></VALUE>
        <XPATH><![CDATA[/PROCESS/FIELDS/FIELD[NAME='Data_Reuniao']/VALUE]]></XPATH>
      </FIELD>
      <FIELD type="AdditionalFields" label="Dec_Fav_Rec" source-type="AdditionalFields">
        <TAG><![CDATA[#CONTEXTPROCESS:CA:Dec_Fav_Rec#]]></TAG>
        <VALUE><![CDATA[Dec_Fav_Rec]]></VALUE>
        <XPATH><![CDATA[/PROCESS/FIELDS/FIELD[NAME='Dec_Fav_Rec']/VALUE]]></XPATH>
      </FIELD>
      <FIELD type="AdditionalFields" label="Desig_Public" source-type="AdditionalFields">
        <TAG><![CDATA[#CONTEXTPROCESS:CA:Desig_Public#]]></TAG>
        <VALUE><![CDATA[Desig_Public]]></VALUE>
        <XPATH><![CDATA[/PROCESS/FIELDS/FIELD[NAME='Desig_Public']/VALUE]]></XPATH>
      </FIELD>
      <FIELD type="AdditionalFields" label="Destino" source-type="AdditionalFields">
        <TAG><![CDATA[#CONTEXTPROCESS:CA:Destino#]]></TAG>
        <VALUE><![CDATA[Destino]]></VALUE>
        <XPATH><![CDATA[/PROCESS/FIELDS/FIELD[NAME='Destino']/VALUE]]></XPATH>
      </FIELD>
      <FIELD type="AdditionalFields" label="Distribuicao" source-type="AdditionalFields">
        <TAG><![CDATA[#CONTEXTPROCESS:CA:Distribuicao#]]></TAG>
        <VALUE><![CDATA[Distribuicao]]></VALUE>
        <XPATH><![CDATA[/PROCESS/FIELDS/FIELD[NAME='Distribuicao']/VALUE]]></XPATH>
      </FIELD>
      <FIELD type="AdditionalFields" label="Dt_env_resp" source-type="AdditionalFields">
        <TAG><![CDATA[#CONTEXTPROCESS:CA:Dt_env_resp#]]></TAG>
        <VALUE><![CDATA[Dt_env_resp]]></VALUE>
        <XPATH><![CDATA[/PROCESS/FIELDS/FIELD[NAME='Dt_env_resp']/VALUE]]></XPATH>
      </FIELD>
      <FIELD type="AdditionalFields" label="Dt_lim_resp" source-type="AdditionalFields">
        <TAG><![CDATA[#CONTEXTPROCESS:CA:Dt_lim_resp#]]></TAG>
        <VALUE><![CDATA[Dt_lim_resp]]></VALUE>
        <XPATH><![CDATA[/PROCESS/FIELDS/FIELD[NAME='Dt_lim_resp']/VALUE]]></XPATH>
      </FIELD>
      <FIELD type="AdditionalFields" label="Dt_v_final" source-type="AdditionalFields">
        <TAG><![CDATA[#CONTEXTPROCESS:CA:Dt_v_final#]]></TAG>
        <VALUE><![CDATA[Dt_v_final]]></VALUE>
        <XPATH><![CDATA[/PROCESS/FIELDS/FIELD[NAME='Dt_v_final']/VALUE]]></XPATH>
      </FIELD>
      <FIELD type="AdditionalFields" label="Ent_Visada" source-type="AdditionalFields">
        <TAG><![CDATA[#CONTEXTPROCESS:CA:Ent_Visada#]]></TAG>
        <VALUE><![CDATA[Ent_Visada]]></VALUE>
        <XPATH><![CDATA[/PROCESS/FIELDS/FIELD[NAME='Ent_Visada']/VALUE]]></XPATH>
      </FIELD>
      <FIELD type="AdditionalFields" label="Env_Proced" source-type="AdditionalFields">
        <TAG><![CDATA[#CONTEXTPROCESS:CA:Env_Proced#]]></TAG>
        <VALUE><![CDATA[Env_Proced]]></VALUE>
        <XPATH><![CDATA[/PROCESS/FIELDS/FIELD[NAME='Env_Proced']/VALUE]]></XPATH>
      </FIELD>
      <FIELD type="AdditionalFields" label="Form_Tratam" source-type="AdditionalFields">
        <TAG><![CDATA[#CONTEXTPROCESS:CA:Form_Tratam#]]></TAG>
        <VALUE><![CDATA[Form_Tratam]]></VALUE>
        <XPATH><![CDATA[/PROCESS/FIELDS/FIELD[NAME='Form_Tratam']/VALUE]]></XPATH>
      </FIELD>
      <FIELD type="AdditionalFields" label="Local" source-type="AdditionalFields">
        <TAG><![CDATA[#CONTEXTPROCESS:CA:Local#]]></TAG>
        <VALUE><![CDATA[Local]]></VALUE>
        <XPATH><![CDATA[/PROCESS/FIELDS/FIELD[NAME='Local']/VALUE]]></XPATH>
      </FIELD>
      <FIELD type="AdditionalFields" label="N_Casos" source-type="AdditionalFields">
        <TAG><![CDATA[#CONTEXTPROCESS:CA:N_Casos#]]></TAG>
        <VALUE><![CDATA[N_Casos]]></VALUE>
        <XPATH><![CDATA[/PROCESS/FIELDS/FIELD[NAME='N_Casos']/VALUE]]></XPATH>
      </FIELD>
      <FIELD type="AdditionalFields" label="N_Circular" source-type="AdditionalFields">
        <TAG><![CDATA[#CONTEXTPROCESS:CA:N_Circular#]]></TAG>
        <VALUE><![CDATA[N_Circular]]></VALUE>
        <XPATH><![CDATA[/PROCESS/FIELDS/FIELD[NAME='N_Circular']/VALUE]]></XPATH>
      </FIELD>
      <FIELD type="AdditionalFields" label="N_Con_Pub" source-type="AdditionalFields">
        <TAG><![CDATA[#CONTEXTPROCESS:CA:N_Con_Pub#]]></TAG>
        <VALUE><![CDATA[N_Con_Pub]]></VALUE>
        <XPATH><![CDATA[/PROCESS/FIELDS/FIELD[NAME='N_Con_Pub']/VALUE]]></XPATH>
      </FIELD>
      <FIELD type="AdditionalFields" label="N_N_Regulam" source-type="AdditionalFields">
        <TAG><![CDATA[#CONTEXTPROCESS:CA:N_N_Regulam#]]></TAG>
        <VALUE><![CDATA[N_N_Regulam]]></VALUE>
        <XPATH><![CDATA[/PROCESS/FIELDS/FIELD[NAME='N_N_Regulam']/VALUE]]></XPATH>
      </FIELD>
      <FIELD type="AdditionalFields" label="Nc_Rv_Procd" source-type="AdditionalFields">
        <TAG><![CDATA[#CONTEXTPROCESS:CA:Nc_Rv_Procd#]]></TAG>
        <VALUE><![CDATA[Nc_Rv_Procd]]></VALUE>
        <XPATH><![CDATA[/PROCESS/FIELDS/FIELD[NAME='Nc_Rv_Procd']/VALUE]]></XPATH>
      </FIELD>
      <FIELD type="AdditionalFields" label="Num_P_Leg" source-type="AdditionalFields">
        <TAG><![CDATA[#CONTEXTPROCESS:CA:Num_P_Leg#]]></TAG>
        <VALUE><![CDATA[Num_P_Leg]]></VALUE>
        <XPATH><![CDATA[/PROCESS/FIELDS/FIELD[NAME='Num_P_Leg']/VALUE]]></XPATH>
      </FIELD>
      <FIELD type="AdditionalFields" label="Num_Processo" source-type="AdditionalFields">
        <TAG><![CDATA[#CONTEXTPROCESS:CA:Num_Processo#]]></TAG>
        <VALUE><![CDATA[Num_Processo]]></VALUE>
        <XPATH><![CDATA[/PROCESS/FIELDS/FIELD[NAME='Num_Processo']/VALUE]]></XPATH>
      </FIELD>
      <FIELD type="AdditionalFields" label="Num_Ref_Viag" source-type="AdditionalFields">
        <TAG><![CDATA[#CONTEXTPROCESS:CA:Num_Ref_Viag#]]></TAG>
        <VALUE><![CDATA[Num_Ref_Viag]]></VALUE>
        <XPATH><![CDATA[/PROCESS/FIELDS/FIELD[NAME='Num_Ref_Viag']/VALUE]]></XPATH>
      </FIELD>
      <FIELD type="AdditionalFields" label="Ord_Jur_C" source-type="AdditionalFields">
        <TAG><![CDATA[#CONTEXTPROCESS:CA:Ord_Jur_C#]]></TAG>
        <VALUE><![CDATA[Ord_Jur_C]]></VALUE>
        <XPATH><![CDATA[/PROCESS/FIELDS/FIELD[NAME='Ord_Jur_C']/VALUE]]></XPATH>
      </FIELD>
      <FIELD type="AdditionalFields" label="Orig_Extern" source-type="AdditionalFields">
        <TAG><![CDATA[#CONTEXTPROCESS:CA:Orig_Extern#]]></TAG>
        <VALUE><![CDATA[Orig_Extern]]></VALUE>
        <XPATH><![CDATA[/PROCESS/FIELDS/FIELD[NAME='Orig_Extern']/VALUE]]></XPATH>
      </FIELD>
      <FIELD type="AdditionalFields" label="Origem" source-type="AdditionalFields">
        <TAG><![CDATA[#CONTEXTPROCESS:CA:Origem#]]></TAG>
        <VALUE><![CDATA[Origem]]></VALUE>
        <XPATH><![CDATA[/PROCESS/FIELDS/FIELD[NAME='Origem']/VALUE]]></XPATH>
      </FIELD>
      <FIELD type="AdditionalFields" label="Origem_Int" source-type="AdditionalFields">
        <TAG><![CDATA[#CONTEXTPROCESS:CA:Origem_Int#]]></TAG>
        <VALUE><![CDATA[Origem_Int]]></VALUE>
        <XPATH><![CDATA[/PROCESS/FIELDS/FIELD[NAME='Origem_Int']/VALUE]]></XPATH>
      </FIELD>
      <FIELD type="AdditionalFields" label="Partes" source-type="AdditionalFields">
        <TAG><![CDATA[#CONTEXTPROCESS:CA:Partes#]]></TAG>
        <VALUE><![CDATA[Partes]]></VALUE>
        <XPATH><![CDATA[/PROCESS/FIELDS/FIELD[NAME='Partes']/VALUE]]></XPATH>
      </FIELD>
      <FIELD type="AdditionalFields" label="Ponto_Sit" source-type="AdditionalFields">
        <TAG><![CDATA[#CONTEXTPROCESS:CA:Ponto_Sit#]]></TAG>
        <VALUE><![CDATA[Ponto_Sit]]></VALUE>
        <XPATH><![CDATA[/PROCESS/FIELDS/FIELD[NAME='Ponto_Sit']/VALUE]]></XPATH>
      </FIELD>
      <FIELD type="AdditionalFields" label="Prioridade" source-type="AdditionalFields">
        <TAG><![CDATA[#CONTEXTPROCESS:CA:Prioridade#]]></TAG>
        <VALUE><![CDATA[Prioridade]]></VALUE>
        <XPATH><![CDATA[/PROCESS/FIELDS/FIELD[NAME='Prioridade']/VALUE]]></XPATH>
      </FIELD>
      <FIELD type="AdditionalFields" label="Proc_Compl" source-type="AdditionalFields">
        <TAG><![CDATA[#CONTEXTPROCESS:CA:Proc_Compl#]]></TAG>
        <VALUE><![CDATA[Proc_Compl]]></VALUE>
        <XPATH><![CDATA[/PROCESS/FIELDS/FIELD[NAME='Proc_Compl']/VALUE]]></XPATH>
      </FIELD>
      <FIELD type="AdditionalFields" label="Ramo" source-type="AdditionalFields">
        <TAG><![CDATA[#CONTEXTPROCESS:CA:Ramo#]]></TAG>
        <VALUE><![CDATA[Ramo]]></VALUE>
        <XPATH><![CDATA[/PROCESS/FIELDS/FIELD[NAME='Ramo']/VALUE]]></XPATH>
      </FIELD>
      <FIELD type="AdditionalFields" label="Ref_Carta" source-type="AdditionalFields">
        <TAG><![CDATA[#CONTEXTPROCESS:CA:Ref_Carta#]]></TAG>
        <VALUE><![CDATA[Ref_Carta]]></VALUE>
        <XPATH><![CDATA[/PROCESS/FIELDS/FIELD[NAME='Ref_Carta']/VALUE]]></XPATH>
      </FIELD>
      <FIELD type="AdditionalFields" label="Ref_Int" source-type="AdditionalFields">
        <TAG><![CDATA[#CONTEXTPROCESS:CA:Ref_Int#]]></TAG>
        <VALUE><![CDATA[Ref_Int]]></VALUE>
        <XPATH><![CDATA[/PROCESS/FIELDS/FIELD[NAME='Ref_Int']/VALUE]]></XPATH>
      </FIELD>
      <FIELD type="AdditionalFields" label="Relator" source-type="AdditionalFields">
        <TAG><![CDATA[#CONTEXTPROCESS:CA:Relator#]]></TAG>
        <VALUE><![CDATA[Relator]]></VALUE>
        <XPATH><![CDATA[/PROCESS/FIELDS/FIELD[NAME='Relator']/VALUE]]></XPATH>
      </FIELD>
      <FIELD type="AdditionalFields" label="Resp_Equipa_DCM" source-type="AdditionalFields">
        <TAG><![CDATA[#CONTEXTPROCESS:CA:Resp_Equipa_DCM#]]></TAG>
        <VALUE><![CDATA[Resp_Equipa_DCM]]></VALUE>
        <XPATH><![CDATA[/PROCESS/FIELDS/FIELD[NAME='Resp_Equipa_DCM']/VALUE]]></XPATH>
      </FIELD>
      <FIELD type="AdditionalFields" label="Resultado" source-type="AdditionalFields">
        <TAG><![CDATA[#CONTEXTPROCESS:CA:Resultado#]]></TAG>
        <VALUE><![CDATA[Resultado]]></VALUE>
        <XPATH><![CDATA[/PROCESS/FIELDS/FIELD[NAME='Resultado']/VALUE]]></XPATH>
      </FIELD>
      <FIELD type="AdditionalFields" label="Seccao" source-type="AdditionalFields">
        <TAG><![CDATA[#CONTEXTPROCESS:CA:Seccao#]]></TAG>
        <VALUE><![CDATA[Seccao]]></VALUE>
        <XPATH><![CDATA[/PROCESS/FIELDS/FIELD[NAME='Seccao']/VALUE]]></XPATH>
      </FIELD>
      <FIELD type="AdditionalFields" label="Tema" source-type="AdditionalFields">
        <TAG><![CDATA[#CONTEXTPROCESS:CA:Tema#]]></TAG>
        <VALUE><![CDATA[Tema]]></VALUE>
        <XPATH><![CDATA[/PROCESS/FIELDS/FIELD[NAME='Tema']/VALUE]]></XPATH>
      </FIELD>
      <FIELD type="AdditionalFields" label="Tempo_vida" source-type="AdditionalFields">
        <TAG><![CDATA[#CONTEXTPROCESS:CA:Tempo_vida#]]></TAG>
        <VALUE><![CDATA[Tempo_vida]]></VALUE>
        <XPATH><![CDATA[/PROCESS/FIELDS/FIELD[NAME='Tempo_vida']/VALUE]]></XPATH>
      </FIELD>
      <FIELD type="AdditionalFields" label="Tipo_DCM" source-type="AdditionalFields">
        <TAG><![CDATA[#CONTEXTPROCESS:CA:Tipo_DCM#]]></TAG>
        <VALUE><![CDATA[Tipo_DCM]]></VALUE>
        <XPATH><![CDATA[/PROCESS/FIELDS/FIELD[NAME='Tipo_DCM']/VALUE]]></XPATH>
      </FIELD>
      <FIELD type="AdditionalFields" label="Tipo_Reuniao" source-type="AdditionalFields">
        <TAG><![CDATA[#CONTEXTPROCESS:CA:Tipo_Reuniao#]]></TAG>
        <VALUE><![CDATA[Tipo_Reuniao]]></VALUE>
        <XPATH><![CDATA[/PROCESS/FIELDS/FIELD[NAME='Tipo_Reuniao']/VALUE]]></XPATH>
      </FIELD>
      <FIELD type="AdditionalFields" label="Tipologia" source-type="AdditionalFields">
        <TAG><![CDATA[#CONTEXTPROCESS:CA:Tipologia#]]></TAG>
        <VALUE><![CDATA[Tipologia]]></VALUE>
        <XPATH><![CDATA[/PROCESS/FIELDS/FIELD[NAME='Tipologia']/VALUE]]></XPATH>
      </FIELD>
      <FIELD type="AdditionalFields" label="Tribunal" source-type="AdditionalFields">
        <TAG><![CDATA[#CONTEXTPROCESS:CA:Tribunal#]]></TAG>
        <VALUE><![CDATA[Tribunal]]></VALUE>
        <XPATH><![CDATA[/PROCESS/FIELDS/FIELD[NAME='Tribunal']/VALUE]]></XPATH>
      </FIELD>
      <FIELD type="AdditionalFields" label="Equipa_DSS" source-type="AdditionalFields">
        <TAG><![CDATA[#CONTEXTPROCESS:CA:Equipa_DSS#]]></TAG>
        <VALUE><![CDATA[Equipa_DSS]]></VALUE>
        <XPATH><![CDATA[/PROCESS/FIELDS/FIELD[NAME='Equipa_DSS']/VALUE]]></XPATH>
      </FIELD>
      <FIELD type="AdditionalFields" label="Equipa_DSF" source-type="AdditionalFields">
        <TAG><![CDATA[#CONTEXTPROCESS:CA:Equipa_DSF#]]></TAG>
        <VALUE><![CDATA[Equipa_DSF]]></VALUE>
        <XPATH><![CDATA[/PROCESS/FIELDS/FIELD[NAME='Equipa_DSF']/VALUE]]></XPATH>
      </FIELD>
      <FIELD type="AdditionalFields" label="Equipa_DCM" source-type="AdditionalFields">
        <TAG><![CDATA[#CONTEXTPROCESS:CA:Equipa_DCM#]]></TAG>
        <VALUE><![CDATA[Equipa_DCM]]></VALUE>
        <XPATH><![CDATA[/PROCESS/FIELDS/FIELD[NAME='Equipa_DCM']/VALUE]]></XPATH>
      </FIELD>
      <FIELD type="AdditionalFields" label="Resp_Equipa_DSS" source-type="AdditionalFields">
        <TAG><![CDATA[#CONTEXTPROCESS:CA:Resp_Equipa_DSS#]]></TAG>
        <VALUE><![CDATA[Resp_Equipa_DSS]]></VALUE>
        <XPATH><![CDATA[/PROCESS/FIELDS/FIELD[NAME='Resp_Equipa_DSS']/VALUE]]></XPATH>
      </FIELD>
      <FIELD type="AdditionalFields" label="Resp_Equipa_DSF" source-type="AdditionalFields">
        <TAG><![CDATA[#CONTEXTPROCESS:CA:Resp_Equipa_DSF#]]></TAG>
        <VALUE><![CDATA[Resp_Equipa_DSF]]></VALUE>
        <XPATH><![CDATA[/PROCESS/FIELDS/FIELD[NAME='Resp_Equipa_DSF']/VALUE]]></XPATH>
      </FIELD>
      <FIELD type="AdditionalFields" label="Ent_Nomes" source-type="AdditionalFields">
        <TAG><![CDATA[#CONTEXTPROCESS:CA:Ent_Nomes#]]></TAG>
        <VALUE><![CDATA[Ent_Nomes]]></VALUE>
        <XPATH><![CDATA[/PROCESS/FIELDS/FIELD[NAME='Ent_Nomes']/VALUE]]></XPATH>
      </FIELD>
      <FIELD type="AdditionalFields" label="Ent_Codigos" source-type="AdditionalFields">
        <TAG><![CDATA[#CONTEXTPROCESS:CA:Ent_Codigos#]]></TAG>
        <VALUE><![CDATA[Ent_Codigos]]></VALUE>
        <XPATH><![CDATA[/PROCESS/FIELDS/FIELD[NAME='Ent_Codigos']/VALUE]]></XPATH>
      </FIELD>
      <FIELD type="AdditionalFields" label="Atrib_Equipa" source-type="AdditionalFields">
        <TAG><![CDATA[#CONTEXTPROCESS:CA:Atrib_Equipa#]]></TAG>
        <VALUE><![CDATA[Atrib_Equipa]]></VALUE>
        <XPATH><![CDATA[/PROCESS/FIELDS/FIELD[NAME='Atrib_Equipa']/VALUE]]></XPATH>
      </FIELD>
      <FIELD type="AdditionalFields" label="Gestor" source-type="AdditionalFields">
        <TAG><![CDATA[#CONTEXTPROCESS:CA:Gestor#]]></TAG>
        <VALUE><![CDATA[Gestor]]></VALUE>
        <XPATH><![CDATA[/PROCESS/FIELDS/FIELD[NAME='Gestor']/VALUE]]></XPATH>
      </FIELD>
      <FIELD type="AdditionalFields" label="Gestor2" source-type="AdditionalFields">
        <TAG><![CDATA[#CONTEXTPROCESS:CA:Gestor2#]]></TAG>
        <VALUE><![CDATA[Gestor2]]></VALUE>
        <XPATH><![CDATA[/PROCESS/FIELDS/FIELD[NAME='Gestor2']/VALUE]]></XPATH>
      </FIELD>
      <FIELD type="AdditionalFields" label="Origem_Exterior" source-type="AdditionalFields">
        <TAG><![CDATA[#CONTEXTPROCESS:CA:Origem_Exterior#]]></TAG>
        <VALUE><![CDATA[Origem_Exterior]]></VALUE>
        <XPATH><![CDATA[/PROCESS/FIELDS/FIELD[NAME='Origem_Exterior']/VALUE]]></XPATH>
      </FIELD>
      <FIELD type="AdditionalFields" label="OrigemDJU" source-type="AdditionalFields">
        <TAG><![CDATA[#CONTEXTPROCESS:CA:OrigemDJU#]]></TAG>
        <VALUE><![CDATA[OrigemDJU]]></VALUE>
        <XPATH><![CDATA[/PROCESS/FIELDS/FIELD[NAME='OrigemDJU']/VALUE]]></XPATH>
      </FIELD>
      <FIELD type="AdditionalFields" label="Codigo" source-type="AdditionalFields">
        <TAG><![CDATA[#CONTEXTPROCESS:CA:Codigo#]]></TAG>
        <VALUE><![CDATA[Codigo]]></VALUE>
        <XPATH><![CDATA[/PROCESS/FIELDS/FIELD[NAME='Codigo']/VALUE]]></XPATH>
      </FIELD>
      <FIELD type="AdditionalFields" label="NivelPrioridade" source-type="AdditionalFields">
        <TAG><![CDATA[#CONTEXTPROCESS:CA:NivelPrioridade#]]></TAG>
        <VALUE><![CDATA[NivelPrioridade]]></VALUE>
        <XPATH><![CDATA[/PROCESS/FIELDS/FIELD[NAME='NivelPrioridade']/VALUE]]></XPATH>
      </FIELD>
      <FIELD type="AdditionalFields" label="Estado_DJU" source-type="AdditionalFields">
        <TAG><![CDATA[#CONTEXTPROCESS:CA:Estado_DJU#]]></TAG>
        <VALUE><![CDATA[Estado_DJU]]></VALUE>
        <XPATH><![CDATA[/PROCESS/FIELDS/FIELD[NAME='Estado_DJU']/VALUE]]></XPATH>
      </FIELD>
      <FIELD type="AdditionalFields" label="Data_instaur" source-type="AdditionalFields">
        <TAG><![CDATA[#CONTEXTPROCESS:CA:Data_instaur#]]></TAG>
        <VALUE><![CDATA[Data_instaur]]></VALUE>
        <XPATH><![CDATA[/PROCESS/FIELDS/FIELD[NAME='Data_instaur']/VALUE]]></XPATH>
      </FIELD>
      <FIELD type="AdditionalFields" label="Data_Conclusao" source-type="AdditionalFields">
        <TAG><![CDATA[#CONTEXTPROCESS:CA:Data_Conclusao#]]></TAG>
        <VALUE><![CDATA[Data_Conclusao]]></VALUE>
        <XPATH><![CDATA[/PROCESS/FIELDS/FIELD[NAME='Data_Conclusao']/VALUE]]></XPATH>
      </FIELD>
      <FIELD type="AdditionalFields" label="N_aut_notícia" source-type="AdditionalFields">
        <TAG><![CDATA[#CONTEXTPROCESS:CA:N_aut_notícia#]]></TAG>
        <VALUE><![CDATA[N_aut_notícia]]></VALUE>
        <XPATH><![CDATA[/PROCESS/FIELDS/FIELD[NAME='N_aut_notícia']/VALUE]]></XPATH>
      </FIELD>
      <FIELD type="AdditionalFields" label="Artigo_Violado" source-type="AdditionalFields">
        <TAG><![CDATA[#CONTEXTPROCESS:CA:Artigo_Violado#]]></TAG>
        <VALUE><![CDATA[Artigo_Violado]]></VALUE>
        <XPATH><![CDATA[/PROCESS/FIELDS/FIELD[NAME='Artigo_Violado']/VALUE]]></XPATH>
      </FIELD>
      <FIELD type="AdditionalFields" label="N_Art_Violado" source-type="AdditionalFields">
        <TAG><![CDATA[#CONTEXTPROCESS:CA:N_Art_Violado#]]></TAG>
        <VALUE><![CDATA[N_Art_Violado]]></VALUE>
        <XPATH><![CDATA[/PROCESS/FIELDS/FIELD[NAME='N_Art_Violado']/VALUE]]></XPATH>
      </FIELD>
      <FIELD type="AdditionalFields" label="Al_Art_Violado" source-type="AdditionalFields">
        <TAG><![CDATA[#CONTEXTPROCESS:CA:Al_Art_Violado#]]></TAG>
        <VALUE><![CDATA[Al_Art_Violado]]></VALUE>
        <XPATH><![CDATA[/PROCESS/FIELDS/FIELD[NAME='Al_Art_Violado']/VALUE]]></XPATH>
      </FIELD>
      <FIELD type="AdditionalFields" label="Sub_Art_Violado" source-type="AdditionalFields">
        <TAG><![CDATA[#CONTEXTPROCESS:CA:Sub_Art_Violado#]]></TAG>
        <VALUE><![CDATA[Sub_Art_Violado]]></VALUE>
        <XPATH><![CDATA[/PROCESS/FIELDS/FIELD[NAME='Sub_Art_Violado']/VALUE]]></XPATH>
      </FIELD>
      <FIELD type="AdditionalFields" label="Sancao_Prevista" source-type="AdditionalFields">
        <TAG><![CDATA[#CONTEXTPROCESS:CA:Sancao_Prevista#]]></TAG>
        <VALUE><![CDATA[Sancao_Prevista]]></VALUE>
        <XPATH><![CDATA[/PROCESS/FIELDS/FIELD[NAME='Sancao_Prevista']/VALUE]]></XPATH>
      </FIELD>
      <FIELD type="AdditionalFields" label="N_Sanc_Prevista" source-type="AdditionalFields">
        <TAG><![CDATA[#CONTEXTPROCESS:CA:N_Sanc_Prevista#]]></TAG>
        <VALUE><![CDATA[N_Sanc_Prevista]]></VALUE>
        <XPATH><![CDATA[/PROCESS/FIELDS/FIELD[NAME='N_Sanc_Prevista']/VALUE]]></XPATH>
      </FIELD>
      <FIELD type="AdditionalFields" label="Data_Apr_Defesa" source-type="AdditionalFields">
        <TAG><![CDATA[#CONTEXTPROCESS:CA:Data_Apr_Defesa#]]></TAG>
        <VALUE><![CDATA[Data_Apr_Defesa]]></VALUE>
        <XPATH><![CDATA[/PROCESS/FIELDS/FIELD[NAME='Data_Apr_Defesa']/VALUE]]></XPATH>
      </FIELD>
      <FIELD type="AdditionalFields" label="Data_Decisao" source-type="AdditionalFields">
        <TAG><![CDATA[#CONTEXTPROCESS:CA:Data_Decisao#]]></TAG>
        <VALUE><![CDATA[Data_Decisao]]></VALUE>
        <XPATH><![CDATA[/PROCESS/FIELDS/FIELD[NAME='Data_Decisao']/VALUE]]></XPATH>
      </FIELD>
      <FIELD type="AdditionalFields" label="Decisao" source-type="AdditionalFields">
        <TAG><![CDATA[#CONTEXTPROCESS:CA:Decisao#]]></TAG>
        <VALUE><![CDATA[Decisao]]></VALUE>
        <XPATH><![CDATA[/PROCESS/FIELDS/FIELD[NAME='Decisao']/VALUE]]></XPATH>
      </FIELD>
      <FIELD type="AdditionalFields" label="SuspensaoCoima" source-type="AdditionalFields">
        <TAG><![CDATA[#CONTEXTPROCESS:CA:SuspensaoCoima#]]></TAG>
        <VALUE><![CDATA[SuspensaoCoima]]></VALUE>
        <XPATH><![CDATA[/PROCESS/FIELDS/FIELD[NAME='SuspensaoCoima']/VALUE]]></XPATH>
      </FIELD>
      <FIELD type="AdditionalFields" label="Sancoes_Acess" source-type="AdditionalFields">
        <TAG><![CDATA[#CONTEXTPROCESS:CA:Sancoes_Acess#]]></TAG>
        <VALUE><![CDATA[Sancoes_Acess]]></VALUE>
        <XPATH><![CDATA[/PROCESS/FIELDS/FIELD[NAME='Sancoes_Acess']/VALUE]]></XPATH>
      </FIELD>
      <FIELD type="AdditionalFields" label="Valor_Coima" source-type="AdditionalFields">
        <TAG><![CDATA[#CONTEXTPROCESS:CA:Valor_Coima#]]></TAG>
        <VALUE><![CDATA[Valor_Coima]]></VALUE>
        <XPATH><![CDATA[/PROCESS/FIELDS/FIELD[NAME='Valor_Coima']/VALUE]]></XPATH>
      </FIELD>
      <FIELD type="AdditionalFields" label="N_DUC" source-type="AdditionalFields">
        <TAG><![CDATA[#CONTEXTPROCESS:CA:N_DUC#]]></TAG>
        <VALUE><![CDATA[N_DUC]]></VALUE>
        <XPATH><![CDATA[/PROCESS/FIELDS/FIELD[NAME='N_DUC']/VALUE]]></XPATH>
      </FIELD>
      <FIELD type="AdditionalFields" label="Data_Pgto_Coima" source-type="AdditionalFields">
        <TAG><![CDATA[#CONTEXTPROCESS:CA:Data_Pgto_Coima#]]></TAG>
        <VALUE><![CDATA[Data_Pgto_Coima]]></VALUE>
        <XPATH><![CDATA[/PROCESS/FIELDS/FIELD[NAME='Data_Pgto_Coima']/VALUE]]></XPATH>
      </FIELD>
      <FIELD type="AdditionalFields" label="Data_trans_julg" source-type="AdditionalFields">
        <TAG><![CDATA[#CONTEXTPROCESS:CA:Data_trans_julg#]]></TAG>
        <VALUE><![CDATA[Data_trans_julg]]></VALUE>
        <XPATH><![CDATA[/PROCESS/FIELDS/FIELD[NAME='Data_trans_julg']/VALUE]]></XPATH>
      </FIELD>
      <FIELD type="AdditionalFields" label="Impug_Judicial" source-type="AdditionalFields">
        <TAG><![CDATA[#CONTEXTPROCESS:CA:Impug_Judicial#]]></TAG>
        <VALUE><![CDATA[Impug_Judicial]]></VALUE>
        <XPATH><![CDATA[/PROCESS/FIELDS/FIELD[NAME='Impug_Judicial']/VALUE]]></XPATH>
      </FIELD>
      <FIELD type="AdditionalFields" label="Mandatario_ISP" source-type="AdditionalFields">
        <TAG><![CDATA[#CONTEXTPROCESS:CA:Mandatario_ISP#]]></TAG>
        <VALUE><![CDATA[Mandatario_ISP]]></VALUE>
        <XPATH><![CDATA[/PROCESS/FIELDS/FIELD[NAME='Mandatario_ISP']/VALUE]]></XPATH>
      </FIELD>
      <FIELD type="AdditionalFields" label="Tribunal_Recurs" source-type="AdditionalFields">
        <TAG><![CDATA[#CONTEXTPROCESS:CA:Tribunal_Recurs#]]></TAG>
        <VALUE><![CDATA[Tribunal_Recurs]]></VALUE>
        <XPATH><![CDATA[/PROCESS/FIELDS/FIELD[NAME='Tribunal_Recurs']/VALUE]]></XPATH>
      </FIELD>
      <FIELD type="AdditionalFields" label="Juizo" source-type="AdditionalFields">
        <TAG><![CDATA[#CONTEXTPROCESS:CA:Juizo#]]></TAG>
        <VALUE><![CDATA[Juizo]]></VALUE>
        <XPATH><![CDATA[/PROCESS/FIELDS/FIELD[NAME='Juizo']/VALUE]]></XPATH>
      </FIELD>
      <FIELD type="AdditionalFields" label="N_Proc_Tribunal" source-type="AdditionalFields">
        <TAG><![CDATA[#CONTEXTPROCESS:CA:N_Proc_Tribunal#]]></TAG>
        <VALUE><![CDATA[N_Proc_Tribunal]]></VALUE>
        <XPATH><![CDATA[/PROCESS/FIELDS/FIELD[NAME='N_Proc_Tribunal']/VALUE]]></XPATH>
      </FIELD>
      <FIELD type="AdditionalFields" label="Julgamentos" source-type="AdditionalFields">
        <TAG><![CDATA[#CONTEXTPROCESS:CA:Julgamentos#]]></TAG>
        <VALUE><![CDATA[Julgamentos]]></VALUE>
        <XPATH><![CDATA[/PROCESS/FIELDS/FIELD[NAME='Julgamentos']/VALUE]]></XPATH>
      </FIELD>
      <FIELD type="AdditionalFields" label="Testem_ISP_Conv" source-type="AdditionalFields">
        <TAG><![CDATA[#CONTEXTPROCESS:CA:Testem_ISP_Conv#]]></TAG>
        <VALUE><![CDATA[Testem_ISP_Conv]]></VALUE>
        <XPATH><![CDATA[/PROCESS/FIELDS/FIELD[NAME='Testem_ISP_Conv']/VALUE]]></XPATH>
      </FIELD>
      <FIELD type="AdditionalFields" label="Recurso_Relacao" source-type="AdditionalFields">
        <TAG><![CDATA[#CONTEXTPROCESS:CA:Recurso_Relacao#]]></TAG>
        <VALUE><![CDATA[Recurso_Relacao]]></VALUE>
        <XPATH><![CDATA[/PROCESS/FIELDS/FIELD[NAME='Recurso_Relacao']/VALUE]]></XPATH>
      </FIELD>
      <FIELD type="AdditionalFields" label="Res_Impug_jud" source-type="AdditionalFields">
        <TAG><![CDATA[#CONTEXTPROCESS:CA:Res_Impug_jud#]]></TAG>
        <VALUE><![CDATA[Res_Impug_jud]]></VALUE>
        <XPATH><![CDATA[/PROCESS/FIELDS/FIELD[NAME='Res_Impug_jud']/VALUE]]></XPATH>
      </FIELD>
      <FIELD type="AdditionalFields" label="N_Cert_Proc_Exc" source-type="AdditionalFields">
        <TAG><![CDATA[#CONTEXTPROCESS:CA:N_Cert_Proc_Exc#]]></TAG>
        <VALUE><![CDATA[N_Cert_Proc_Exc]]></VALUE>
        <XPATH><![CDATA[/PROCESS/FIELDS/FIELD[NAME='N_Cert_Proc_Exc']/VALUE]]></XPATH>
      </FIELD>
      <FIELD type="AdditionalFields" label="Proc_Materializ" source-type="AdditionalFields">
        <TAG><![CDATA[#CONTEXTPROCESS:CA:Proc_Materializ#]]></TAG>
        <VALUE><![CDATA[Proc_Materializ]]></VALUE>
        <XPATH><![CDATA[/PROCESS/FIELDS/FIELD[NAME='Proc_Materializ']/VALUE]]></XPATH>
      </FIELD>
      <FIELD type="AdditionalFields" label="Nome_Arguido" source-type="AdditionalFields">
        <TAG><![CDATA[#CONTEXTPROCESS:CA:Nome_Arguido#]]></TAG>
        <VALUE><![CDATA[Nome_Arguido]]></VALUE>
        <XPATH><![CDATA[/PROCESS/FIELDS/FIELD[NAME='Nome_Arguido']/VALUE]]></XPATH>
      </FIELD>
      <FIELD type="AdditionalFields" label="Tipo_Arguido" source-type="AdditionalFields">
        <TAG><![CDATA[#CONTEXTPROCESS:CA:Tipo_Arguido#]]></TAG>
        <VALUE><![CDATA[Tipo_Arguido]]></VALUE>
        <XPATH><![CDATA[/PROCESS/FIELDS/FIELD[NAME='Tipo_Arguido']/VALUE]]></XPATH>
      </FIELD>
      <FIELD type="AdditionalFields" label="Instrutor" source-type="AdditionalFields">
        <TAG><![CDATA[#CONTEXTPROCESS:CA:Instrutor#]]></TAG>
        <VALUE><![CDATA[Instrutor]]></VALUE>
        <XPATH><![CDATA[/PROCESS/FIELDS/FIELD[NAME='Instrutor']/VALUE]]></XPATH>
      </FIELD>
      <FIELD type="AdditionalFields" label="Sub_Sancao_prev" source-type="AdditionalFields">
        <TAG><![CDATA[#CONTEXTPROCESS:CA:Sub_Sancao_prev#]]></TAG>
        <VALUE><![CDATA[Sub_Sancao_prev]]></VALUE>
        <XPATH><![CDATA[/PROCESS/FIELDS/FIELD[NAME='Sub_Sancao_prev']/VALUE]]></XPATH>
      </FIELD>
      <FIELD type="AdditionalFields" label="Tecn_Resp_DSF" source-type="AdditionalFields">
        <TAG><![CDATA[#CONTEXTPROCESS:CA:Tecn_Resp_DSF#]]></TAG>
        <VALUE><![CDATA[Tecn_Resp_DSF]]></VALUE>
        <XPATH><![CDATA[/PROCESS/FIELDS/FIELD[NAME='Tecn_Resp_DSF']/VALUE]]></XPATH>
      </FIELD>
      <FIELD type="AdditionalFields" label="Tecn_Resp_DSS" source-type="AdditionalFields">
        <TAG><![CDATA[#CONTEXTPROCESS:CA:Tecn_Resp_DSS#]]></TAG>
        <VALUE><![CDATA[Tecn_Resp_DSS]]></VALUE>
        <XPATH><![CDATA[/PROCESS/FIELDS/FIELD[NAME='Tecn_Resp_DSS']/VALUE]]></XPATH>
      </FIELD>
      <FIELD type="AdditionalFields" label="Tecn_Resp_DCM" source-type="AdditionalFields">
        <TAG><![CDATA[#CONTEXTPROCESS:CA:Tecn_Resp_DCM#]]></TAG>
        <VALUE><![CDATA[Tecn_Resp_DCM]]></VALUE>
        <XPATH><![CDATA[/PROCESS/FIELDS/FIELD[NAME='Tecn_Resp_DCM']/VALUE]]></XPATH>
      </FIELD>
      <FIELD type="AdditionalFields" label="Tecn_Resp_DARF" source-type="AdditionalFields">
        <TAG><![CDATA[#CONTEXTPROCESS:CA:Tecn_Resp_DARF#]]></TAG>
        <VALUE><![CDATA[Tecn_Resp_DARF]]></VALUE>
        <XPATH><![CDATA[/PROCESS/FIELDS/FIELD[NAME='Tecn_Resp_DARF']/VALUE]]></XPATH>
      </FIELD>
      <FIELD type="AdditionalFields" label="Tecn_Resp_DARM" source-type="AdditionalFields">
        <TAG><![CDATA[#CONTEXTPROCESS:CA:Tecn_Resp_DARM#]]></TAG>
        <VALUE><![CDATA[Tecn_Resp_DARM]]></VALUE>
        <XPATH><![CDATA[/PROCESS/FIELDS/FIELD[NAME='Tecn_Resp_DARM']/VALUE]]></XPATH>
      </FIELD>
      <FIELD type="AdditionalFields" label="Tecn_Resp_DES" source-type="AdditionalFields">
        <TAG><![CDATA[#CONTEXTPROCESS:CA:Tecn_Resp_DES#]]></TAG>
        <VALUE><![CDATA[Tecn_Resp_DES]]></VALUE>
        <XPATH><![CDATA[/PROCESS/FIELDS/FIELD[NAME='Tecn_Resp_DES']/VALUE]]></XPATH>
      </FIELD>
      <FIELD type="AdditionalFields" label="Tecn_Resp_DRS" source-type="AdditionalFields">
        <TAG><![CDATA[#CONTEXTPROCESS:CA:Tecn_Resp_DRS#]]></TAG>
        <VALUE><![CDATA[Tecn_Resp_DRS]]></VALUE>
        <XPATH><![CDATA[/PROCESS/FIELDS/FIELD[NAME='Tecn_Resp_DRS']/VALUE]]></XPATH>
      </FIELD>
      <FIELD type="AdditionalFields" label="Tecn_Resp_DPR" source-type="AdditionalFields">
        <TAG><![CDATA[#CONTEXTPROCESS:CA:Tecn_Resp_DPR#]]></TAG>
        <VALUE><![CDATA[Tecn_Resp_DPR]]></VALUE>
        <XPATH><![CDATA[/PROCESS/FIELDS/FIELD[NAME='Tecn_Resp_DPR']/VALUE]]></XPATH>
      </FIELD>
      <FIELD type="AdditionalFields" label="Tecn_Resp_DJU" source-type="AdditionalFields">
        <TAG><![CDATA[#CONTEXTPROCESS:CA:Tecn_Resp_DJU#]]></TAG>
        <VALUE><![CDATA[Tecn_Resp_DJU]]></VALUE>
        <XPATH><![CDATA[/PROCESS/FIELDS/FIELD[NAME='Tecn_Resp_DJU']/VALUE]]></XPATH>
      </FIELD>
      <FIELD type="AdditionalFields" label="TP_11.01.02" source-type="AdditionalFields">
        <TAG><![CDATA[#CONTEXTPROCESS:CA:TP_11.01.02#]]></TAG>
        <VALUE><![CDATA[TP_11.01.02]]></VALUE>
        <XPATH><![CDATA[/PROCESS/FIELDS/FIELD[NAME='TP_11.01.02']/VALUE]]></XPATH>
      </FIELD>
      <FIELD type="AdditionalFields" label="TP_11.01.03" source-type="AdditionalFields">
        <TAG><![CDATA[#CONTEXTPROCESS:CA:TP_11.01.03#]]></TAG>
        <VALUE><![CDATA[TP_11.01.03]]></VALUE>
        <XPATH><![CDATA[/PROCESS/FIELDS/FIELD[NAME='TP_11.01.03']/VALUE]]></XPATH>
      </FIELD>
      <FIELD type="AdditionalFields" label="TP_11.01.08" source-type="AdditionalFields">
        <TAG><![CDATA[#CONTEXTPROCESS:CA:TP_11.01.08#]]></TAG>
        <VALUE><![CDATA[TP_11.01.08]]></VALUE>
        <XPATH><![CDATA[/PROCESS/FIELDS/FIELD[NAME='TP_11.01.08']/VALUE]]></XPATH>
      </FIELD>
      <FIELD type="AdditionalFields" label="TP_11.01.09" source-type="AdditionalFields">
        <TAG><![CDATA[#CONTEXTPROCESS:CA:TP_11.01.09#]]></TAG>
        <VALUE><![CDATA[TP_11.01.09]]></VALUE>
        <XPATH><![CDATA[/PROCESS/FIELDS/FIELD[NAME='TP_11.01.09']/VALUE]]></XPATH>
      </FIELD>
      <FIELD type="AdditionalFields" label="TP_11.01.13" source-type="AdditionalFields">
        <TAG><![CDATA[#CONTEXTPROCESS:CA:TP_11.01.13#]]></TAG>
        <VALUE><![CDATA[TP_11.01.13]]></VALUE>
        <XPATH><![CDATA[/PROCESS/FIELDS/FIELD[NAME='TP_11.01.13']/VALUE]]></XPATH>
      </FIELD>
      <FIELD type="AdditionalFields" label="TP_11.01.19.02" source-type="AdditionalFields">
        <TAG><![CDATA[#CONTEXTPROCESS:CA:TP_11.01.19.02#]]></TAG>
        <VALUE><![CDATA[TP_11.01.19.02]]></VALUE>
        <XPATH><![CDATA[/PROCESS/FIELDS/FIELD[NAME='TP_11.01.19.02']/VALUE]]></XPATH>
      </FIELD>
      <FIELD type="AdditionalFields" label="TP_11.01.20.01" source-type="AdditionalFields">
        <TAG><![CDATA[#CONTEXTPROCESS:CA:TP_11.01.20.01#]]></TAG>
        <VALUE><![CDATA[TP_11.01.20.01]]></VALUE>
        <XPATH><![CDATA[/PROCESS/FIELDS/FIELD[NAME='TP_11.01.20.01']/VALUE]]></XPATH>
      </FIELD>
      <FIELD type="AdditionalFields" label="TP_11.01.20.02" source-type="AdditionalFields">
        <TAG><![CDATA[#CONTEXTPROCESS:CA:TP_11.01.20.02#]]></TAG>
        <VALUE><![CDATA[TP_11.01.20.02]]></VALUE>
        <XPATH><![CDATA[/PROCESS/FIELDS/FIELD[NAME='TP_11.01.20.02']/VALUE]]></XPATH>
      </FIELD>
      <FIELD type="AdditionalFields" label="TP_11.01.21.04" source-type="AdditionalFields">
        <TAG><![CDATA[#CONTEXTPROCESS:CA:TP_11.01.21.04#]]></TAG>
        <VALUE><![CDATA[TP_11.01.21.04]]></VALUE>
        <XPATH><![CDATA[/PROCESS/FIELDS/FIELD[NAME='TP_11.01.21.04']/VALUE]]></XPATH>
      </FIELD>
      <FIELD type="AdditionalFields" label="TP_11.02.22.02" source-type="AdditionalFields">
        <TAG><![CDATA[#CONTEXTPROCESS:CA:TP_11.02.22.02#]]></TAG>
        <VALUE><![CDATA[TP_11.02.22.02]]></VALUE>
        <XPATH><![CDATA[/PROCESS/FIELDS/FIELD[NAME='TP_11.02.22.02']/VALUE]]></XPATH>
      </FIELD>
      <FIELD type="AdditionalFields" label="TP_11.05.03" source-type="AdditionalFields">
        <TAG><![CDATA[#CONTEXTPROCESS:CA:TP_11.05.03#]]></TAG>
        <VALUE><![CDATA[TP_11.05.03]]></VALUE>
        <XPATH><![CDATA[/PROCESS/FIELDS/FIELD[NAME='TP_11.05.03']/VALUE]]></XPATH>
      </FIELD>
      <FIELD type="AdditionalFields" label="TP_11.05.07.03" source-type="AdditionalFields">
        <TAG><![CDATA[#CONTEXTPROCESS:CA:TP_11.05.07.03#]]></TAG>
        <VALUE><![CDATA[TP_11.05.07.03]]></VALUE>
        <XPATH><![CDATA[/PROCESS/FIELDS/FIELD[NAME='TP_11.05.07.03']/VALUE]]></XPATH>
      </FIELD>
      <FIELD type="AdditionalFields" label="Ano_Sem_Tri_Ref" source-type="AdditionalFields">
        <TAG><![CDATA[#CONTEXTPROCESS:CA:Ano_Sem_Tri_Ref#]]></TAG>
        <VALUE><![CDATA[Ano_Sem_Tri_Ref]]></VALUE>
        <XPATH><![CDATA[/PROCESS/FIELDS/FIELD[NAME='Ano_Sem_Tri_Ref']/VALUE]]></XPATH>
      </FIELD>
      <FIELD type="AdditionalFields" label="Dat/Ano" source-type="AdditionalFields">
        <TAG><![CDATA[#CONTEXTPROCESS:CA:Dat/Ano#]]></TAG>
        <VALUE><![CDATA[Dat/Ano]]></VALUE>
        <XPATH><![CDATA[/PROCESS/FIELDS/FIELD[NAME='Dat/Ano']/VALUE]]></XPATH>
      </FIELD>
      <FIELD type="AdditionalFields" label="Ref." source-type="AdditionalFields">
        <TAG><![CDATA[#CONTEXTPROCESS:CA:Ref.#]]></TAG>
        <VALUE><![CDATA[Ref.]]></VALUE>
        <XPATH><![CDATA[/PROCESS/FIELDS/FIELD[NAME='Ref.']/VALUE]]></XPATH>
      </FIELD>
      <FIELD type="AdditionalFields" label="UO/Dep" source-type="AdditionalFields">
        <TAG><![CDATA[#CONTEXTPROCESS:CA:UO/Dep#]]></TAG>
        <VALUE><![CDATA[UO/Dep]]></VALUE>
        <XPATH><![CDATA[/PROCESS/FIELDS/FIELD[NAME='UO/Dep']/VALUE]]></XPATH>
      </FIELD>
      <FIELD type="AdditionalFields" label="Tp_06.01.02" source-type="AdditionalFields">
        <TAG><![CDATA[#CONTEXTPROCESS:CA:Tp_06.01.02#]]></TAG>
        <VALUE><![CDATA[Tp_06.01.02]]></VALUE>
        <XPATH><![CDATA[/PROCESS/FIELDS/FIELD[NAME='Tp_06.01.02']/VALUE]]></XPATH>
      </FIELD>
      <FIELD type="AdditionalFields" label="Tp_04.01.02" source-type="AdditionalFields">
        <TAG><![CDATA[#CONTEXTPROCESS:CA:Tp_04.01.02#]]></TAG>
        <VALUE><![CDATA[Tp_04.01.02]]></VALUE>
        <XPATH><![CDATA[/PROCESS/FIELDS/FIELD[NAME='Tp_04.01.02']/VALUE]]></XPATH>
      </FIELD>
      <FIELD type="AdditionalFields" label="TP_15.02.01" source-type="AdditionalFields">
        <TAG><![CDATA[#CONTEXTPROCESS:CA:TP_15.02.01#]]></TAG>
        <VALUE><![CDATA[TP_15.02.01]]></VALUE>
        <XPATH><![CDATA[/PROCESS/FIELDS/FIELD[NAME='TP_15.02.01']/VALUE]]></XPATH>
      </FIELD>
      <FIELD type="AdditionalFields" label="TP_15.02.02" source-type="AdditionalFields">
        <TAG><![CDATA[#CONTEXTPROCESS:CA:TP_15.02.02#]]></TAG>
        <VALUE><![CDATA[TP_15.02.02]]></VALUE>
        <XPATH><![CDATA[/PROCESS/FIELDS/FIELD[NAME='TP_15.02.02']/VALUE]]></XPATH>
      </FIELD>
      <FIELD type="AdditionalFields" label="Resp_Equip_DARF" source-type="AdditionalFields">
        <TAG><![CDATA[#CONTEXTPROCESS:CA:Resp_Equip_DARF#]]></TAG>
        <VALUE><![CDATA[Resp_Equip_DARF]]></VALUE>
        <XPATH><![CDATA[/PROCESS/FIELDS/FIELD[NAME='Resp_Equip_DARF']/VALUE]]></XPATH>
      </FIELD>
      <FIELD type="AdditionalFields" label="Ent_Tipo" source-type="AdditionalFields">
        <TAG><![CDATA[#CONTEXTPROCESS:CA:Ent_Tipo#]]></TAG>
        <VALUE><![CDATA[Ent_Tipo]]></VALUE>
        <XPATH><![CDATA[/PROCESS/FIELDS/FIELD[NAME='Ent_Tipo']/VALUE]]></XPATH>
      </FIELD>
      <FIELD type="AdditionalFields" label="Ent_NIF" source-type="AdditionalFields">
        <TAG><![CDATA[#CONTEXTPROCESS:CA:Ent_NIF#]]></TAG>
        <VALUE><![CDATA[Ent_NIF]]></VALUE>
        <XPATH><![CDATA[/PROCESS/FIELDS/FIELD[NAME='Ent_NIF']/VALUE]]></XPATH>
      </FIELD>
      <FIELD type="AdditionalFields" label="Tecn_Resp_DARS" source-type="AdditionalFields">
        <TAG><![CDATA[#CONTEXTPROCESS:CA:Tecn_Resp_DARS#]]></TAG>
        <VALUE><![CDATA[Tecn_Resp_DARS]]></VALUE>
        <XPATH><![CDATA[/PROCESS/FIELDS/FIELD[NAME='Tecn_Resp_DARS']/VALUE]]></XPATH>
      </FIELD>
      <FIELD type="AdditionalFields" label="Al_Sancao_Prev" source-type="AdditionalFields">
        <TAG><![CDATA[#CONTEXTPROCESS:CA:Al_Sancao_Prev#]]></TAG>
        <VALUE><![CDATA[Al_Sancao_Prev]]></VALUE>
        <XPATH><![CDATA[/PROCESS/FIELDS/FIELD[NAME='Al_Sancao_Prev']/VALUE]]></XPATH>
      </FIELD>
      <FIELD type="AdditionalFields" label="Sal_Sancao_Prev" source-type="AdditionalFields">
        <TAG><![CDATA[#CONTEXTPROCESS:CA:Sal_Sancao_Prev#]]></TAG>
        <VALUE><![CDATA[Sal_Sancao_Prev]]></VALUE>
        <XPATH><![CDATA[/PROCESS/FIELDS/FIELD[NAME='Sal_Sancao_Prev']/VALUE]]></XPATH>
      </FIELD>
      <FIELD type="AdditionalFields" label="Pessoa_Colectiv" source-type="AdditionalFields">
        <TAG><![CDATA[#CONTEXTPROCESS:CA:Pessoa_Colectiv#]]></TAG>
        <VALUE><![CDATA[Pessoa_Colectiv]]></VALUE>
        <XPATH><![CDATA[/PROCESS/FIELDS/FIELD[NAME='Pessoa_Colectiv']/VALUE]]></XPATH>
      </FIELD>
      <FIELD type="AdditionalFields" label="Mandat_Arguido" source-type="AdditionalFields">
        <TAG><![CDATA[#CONTEXTPROCESS:CA:Mandat_Arguido#]]></TAG>
        <VALUE><![CDATA[Mandat_Arguido]]></VALUE>
        <XPATH><![CDATA[/PROCESS/FIELDS/FIELD[NAME='Mandat_Arguido']/VALUE]]></XPATH>
      </FIELD>
      <FIELD type="AdditionalFields" label="Tecnicos_DCM" source-type="AdditionalFields">
        <TAG><![CDATA[#CONTEXTPROCESS:CA:Tecnicos_DCM#]]></TAG>
        <VALUE><![CDATA[Tecnicos_DCM]]></VALUE>
        <XPATH><![CDATA[/PROCESS/FIELDS/FIELD[NAME='Tecnicos_DCM']/VALUE]]></XPATH>
      </FIELD>
      <FIELD type="AdditionalFields" label="N_Carta_CDI" source-type="AdditionalFields">
        <TAG><![CDATA[#CONTEXTPROCESS:CA:N_Carta_CDI#]]></TAG>
        <VALUE><![CDATA[N_Carta_CDI]]></VALUE>
        <XPATH><![CDATA[/PROCESS/FIELDS/FIELD[NAME='N_Carta_CDI']/VALUE]]></XPATH>
      </FIELD>
      <FIELD type="AdditionalFields" label="Tipo_Represent" source-type="AdditionalFields">
        <TAG><![CDATA[#CONTEXTPROCESS:CA:Tipo_Represent#]]></TAG>
        <VALUE><![CDATA[Tipo_Represent]]></VALUE>
        <XPATH><![CDATA[/PROCESS/FIELDS/FIELD[NAME='Tipo_Represent']/VALUE]]></XPATH>
      </FIELD>
      <FIELD type="AdditionalFields" label="Tecn_Resp_DDI" source-type="AdditionalFields">
        <TAG><![CDATA[#CONTEXTPROCESS:CA:Tecn_Resp_DDI#]]></TAG>
        <VALUE><![CDATA[Tecn_Resp_DDI]]></VALUE>
        <XPATH><![CDATA[/PROCESS/FIELDS/FIELD[NAME='Tecn_Resp_DDI']/VALUE]]></XPATH>
      </FIELD>
      <FIELD type="AdditionalFields" label="Ent_PNome" source-type="AdditionalFields">
        <TAG><![CDATA[#CONTEXTPROCESS:CA:Ent_PNome#]]></TAG>
        <VALUE><![CDATA[Ent_PNome]]></VALUE>
        <XPATH><![CDATA[/PROCESS/FIELDS/FIELD[NAME='Ent_PNome']/VALUE]]></XPATH>
      </FIELD>
      <FIELD type="AdditionalFields" label="Ent_PCod" source-type="AdditionalFields">
        <TAG><![CDATA[#CONTEXTPROCESS:CA:Ent_PCod#]]></TAG>
        <VALUE><![CDATA[Ent_PCod]]></VALUE>
        <XPATH><![CDATA[/PROCESS/FIELDS/FIELD[NAME='Ent_PCod']/VALUE]]></XPATH>
      </FIELD>
      <FIELD type="AdditionalFields" label="Ent_PNif" source-type="AdditionalFields">
        <TAG><![CDATA[#CONTEXTPROCESS:CA:Ent_PNif#]]></TAG>
        <VALUE><![CDATA[Ent_PNif]]></VALUE>
        <XPATH><![CDATA[/PROCESS/FIELDS/FIELD[NAME='Ent_PNif']/VALUE]]></XPATH>
      </FIELD>
      <FIELD type="AdditionalFields" label="Ent_PTipo" source-type="AdditionalFields">
        <TAG><![CDATA[#CONTEXTPROCESS:CA:Ent_PTipo#]]></TAG>
        <VALUE><![CDATA[Ent_PTipo]]></VALUE>
        <XPATH><![CDATA[/PROCESS/FIELDS/FIELD[NAME='Ent_PTipo']/VALUE]]></XPATH>
      </FIELD>
      <FIELD type="AdditionalFields" label="Dat_Autorizacao" source-type="AdditionalFields">
        <TAG><![CDATA[#CONTEXTPROCESS:CA:Dat_Autorizacao#]]></TAG>
        <VALUE><![CDATA[Dat_Autorizacao]]></VALUE>
        <XPATH><![CDATA[/PROCESS/FIELDS/FIELD[NAME='Dat_Autorizacao']/VALUE]]></XPATH>
      </FIELD>
      <FIELD type="AdditionalFields" label="Tempo_prsv" source-type="AdditionalFields">
        <TAG><![CDATA[#CONTEXTPROCESS:CA:Tempo_prsv#]]></TAG>
        <VALUE><![CDATA[Tempo_prsv]]></VALUE>
        <XPATH><![CDATA[/PROCESS/FIELDS/FIELD[NAME='Tempo_prsv']/VALUE]]></XPATH>
      </FIELD>
      <FIELD type="AdditionalFields" label="Dt_Autorizacao" source-type="AdditionalFields">
        <TAG><![CDATA[#CONTEXTPROCESS:CA:Dt_Autorizacao#]]></TAG>
        <VALUE><![CDATA[Dt_Autorizacao]]></VALUE>
        <XPATH><![CDATA[/PROCESS/FIELDS/FIELD[NAME='Dt_Autorizacao']/VALUE]]></XPATH>
      </FIELD>
      <FIELD type="AdditionalFields" label="Sem_efeito" source-type="AdditionalFields">
        <TAG><![CDATA[#CONTEXTPROCESS:CA:Sem_efeito#]]></TAG>
        <VALUE><![CDATA[Sem_efeito]]></VALUE>
        <XPATH><![CDATA[/PROCESS/FIELDS/FIELD[NAME='Sem_efeito']/VALUE]]></XPATH>
      </FIELD>
      <FIELD type="AdditionalFields" label="TAG" source-type="AdditionalFields">
        <TAG><![CDATA[#CONTEXTPROCESS:CA:TAG#]]></TAG>
        <VALUE><![CDATA[TAG]]></VALUE>
        <XPATH><![CDATA[/PROCESS/FIELDS/FIELD[NAME='TAG']/VALUE]]></XPATH>
      </FIELD>
      <FIELD type="AdditionalFields" label="TESTE" source-type="AdditionalFields">
        <TAG><![CDATA[#CONTEXTPROCESS:CA:TESTE#]]></TAG>
        <VALUE><![CDATA[TESTE]]></VALUE>
        <XPATH><![CDATA[/PROCESS/FIELDS/FIELD[NAME='TESTE']/VALUE]]></XPATH>
      </FIELD>
      <FIELD type="AdditionalFields" label="Tipo_Conta" source-type="AdditionalFields">
        <TAG><![CDATA[#CONTEXTPROCESS:CA:Tipo_Conta#]]></TAG>
        <VALUE><![CDATA[Tipo_Conta]]></VALUE>
        <XPATH><![CDATA[/PROCESS/FIELDS/FIELD[NAME='Tipo_Conta']/VALUE]]></XPATH>
      </FIELD>
      <FIELD type="AdditionalFields" label="Relevante" source-type="AdditionalFields">
        <TAG><![CDATA[#CONTEXTPROCESS:CA:Relevante#]]></TAG>
        <VALUE><![CDATA[Relevante]]></VALUE>
        <XPATH><![CDATA[/PROCESS/FIELDS/FIELD[NAME='Relevante']/VALUE]]></XPATH>
      </FIELD>
      <FIELD type="AdditionalFields" label="Documento_Papel" source-type="AdditionalFields">
        <TAG><![CDATA[#CONTEXTPROCESS:CA:Documento_Papel#]]></TAG>
        <VALUE><![CDATA[Documento_Papel]]></VALUE>
        <XPATH><![CDATA[/PROCESS/FIELDS/FIELD[NAME='Documento_Papel']/VALUE]]></XPATH>
      </FIELD>
      <FIELD type="AdditionalFields" label="Tipo_Acesso" source-type="AdditionalFields">
        <TAG><![CDATA[#CONTEXTPROCESS:CA:Tipo_Acesso#]]></TAG>
        <VALUE><![CDATA[Tipo_Acesso]]></VALUE>
        <XPATH><![CDATA[/PROCESS/FIELDS/FIELD[NAME='Tipo_Acesso']/VALUE]]></XPATH>
      </FIELD>
      <FIELD type="AdditionalFields" label="Descricao_NRO" source-type="AdditionalFields">
        <TAG><![CDATA[#CONTEXTPROCESS:CA:Descricao_NRO#]]></TAG>
        <VALUE><![CDATA[Descricao_NRO]]></VALUE>
        <XPATH><![CDATA[/PROCESS/FIELDS/FIELD[NAME='Descricao_NRO']/VALUE]]></XPATH>
      </FIELD>
      <FIELD type="AdditionalFields" label="Ano_Ref" source-type="AdditionalFields">
        <TAG><![CDATA[#CONTEXTPROCESS:CA:Ano_Ref#]]></TAG>
        <VALUE><![CDATA[Ano_Ref]]></VALUE>
        <XPATH><![CDATA[/PROCESS/FIELDS/FIELD[NAME='Ano_Ref']/VALUE]]></XPATH>
      </FIELD>
      <FIELD type="AdditionalFields" label="Mes_Ref" source-type="AdditionalFields">
        <TAG><![CDATA[#CONTEXTPROCESS:CA:Mes_Ref#]]></TAG>
        <VALUE><![CDATA[Mes_Ref]]></VALUE>
        <XPATH><![CDATA[/PROCESS/FIELDS/FIELD[NAME='Mes_Ref']/VALUE]]></XPATH>
      </FIELD>
      <FIELD type="AdditionalFields" label="Situacao" source-type="AdditionalFields">
        <TAG><![CDATA[#CONTEXTPROCESS:CA:Situacao#]]></TAG>
        <VALUE><![CDATA[Situacao]]></VALUE>
        <XPATH><![CDATA[/PROCESS/FIELDS/FIELD[NAME='Situacao']/VALUE]]></XPATH>
      </FIELD>
    </NODE>
  </NODE>
  <!-- END: Process Context -->
  <!-- ISP -->
  <NODE label="Codigo Barras ISP" source-type="CodigoBarrasISP" replaceTest="/ISP">
    <FIELD label="Codigo">
      <TAG><![CDATA[#ISP:CODIGO_BARRAS_ISP#]]></TAG>
      <VALUE><![CDATA[CodigoBarrasISP]]></VALUE>
      <XPATH><![CDATA[/ISP/CodigoBarrasISP]]></XPATH>
    </FIELD>
  </NODE>
  <NODE label="Entidade Principal" replaceTest="/Entities">
    <NODE label="Entidade Registo/Processo">
      <FIELD label="Nif">
        <TAG><![CDATA[#ENTIDADE_PRINCIPAL:ENTIDADE_AVULSO:NIF#]]></TAG>
        <VALUE><![CDATA[Nif]]></VALUE>
        <XPATH><![CDATA[/Entities/Principal/Entidade/EntidadeAvulsa/Nif]]></XPATH>
      </FIELD>
      <FIELD label="Nome Abreviado">
        <TAG><![CDATA[#ENTIDADE_PRINCIPAL:ENTIDADE_AVULSO:NOME_ABREVIADO#]]></TAG>
        <VALUE><![CDATA[Nome Abreviado]]></VALUE>
        <XPATH><![CDATA[/Entities/Principal/Entidade/EntidadeAvulsa/NomeAbreviado]]></XPATH>
      </FIELD>
      <FIELD label="Nome">
        <TAG><![CDATA[#ENTIDADE_PRINCIPAL:ENTIDADE_AVULSO:NOME#]]></TAG>
        <VALUE><![CDATA[Nome]]></VALUE>
        <XPATH><![CDATA[/Entities/Principal/Entidade/EntidadeAvulsa/Nome]]></XPATH>
      </FIELD>
      <FIELD label="Titulo">
        <TAG><![CDATA[#ENTIDADE_PRINCIPAL:ENTIDADE_AVULSO:TITULO#]]></TAG>
        <VALUE><![CDATA[Titulo]]></VALUE>
        <XPATH><![CDATA[/Entities/Principal/Entidade/EntidadeAvulsa/Titulo]]></XPATH>
      </FIELD>
      <FIELD label="Email">
        <TAG><![CDATA[#ENTIDADE_PRINCIPAL:ENTIDADE_AVULSO:EMAIL#]]></TAG>
        <VALUE><![CDATA[Email]]></VALUE>
        <XPATH><![CDATA[/Entities/Principal/Entidade/EntidadeAvulsa/Email]]></XPATH>
      </FIELD>
      <FIELD label="Fax">
        <TAG><![CDATA[#ENTIDADE_PRINCIPAL:ENTIDADE_AVULSO:FAX#]]></TAG>
        <VALUE><![CDATA[Fax]]></VALUE>
        <XPATH><![CDATA[/Entities/Principal/Entidade/EntidadeAvulsa/Fax]]></XPATH>
      </FIELD>
      <FIELD label="Telefone">
        <TAG><![CDATA[#ENTIDADE_PRINCIPAL:ENTIDADE_AVULSO:TELEFONE#]]></TAG>
        <VALUE><![CDATA[Telefone]]></VALUE>
        <XPATH><![CDATA[/Entities/Principal/Entidade/EntidadeAvulsa/Telefone]]></XPATH>
      </FIELD>
      <FIELD label="Morada ">
        <TAG><![CDATA[#ENTIDADE_PRINCIPAL:ENTIDADE_AVULSO:MORADA_#]]></TAG>
        <VALUE><![CDATA[Morada ]]></VALUE>
        <XPATH><![CDATA[/Entities/Principal/Entidade/EntidadeAvulsa/XMorada]]></XPATH>
      </FIELD>
      <FIELD label="Localidade">
        <TAG><![CDATA[#ENTIDADE_PRINCIPAL:ENTIDADE_AVULSO:LOCALIDADE#]]></TAG>
        <VALUE><![CDATA[Localidade]]></VALUE>
        <XPATH><![CDATA[/Entities/Principal/Entidade/EntidadeAvulsa/Localidade]]></XPATH>
      </FIELD>
      <NODE label="Codigo Postal">
        <FIELD label="Codigo Postal 4">
          <TAG><![CDATA[#ENTIDADE_PRINCIPAL:ENTIDADE_AVULSO:CODIGO_POSTAL:CP4#]]></TAG>
          <VALUE><![CDATA[Codigo Postal 4]]></VALUE>
          <XPATH><![CDATA[/Entities/Principal/Entidade/EntidadeAvulsa/CodigoPostal/CodPostal4]]></XPATH>
        </FIELD>
        <FIELD label="Codigo Postal 3">
          <TAG><![CDATA[#ENTIDADE_PRINCIPAL:ENTIDADE_AVULSO:CODIGO_POSTAL:CP3#]]></TAG>
          <VALUE><![CDATA[Codigo Postal 3]]></VALUE>
          <XPATH><![CDATA[/Entities/Principal/Entidade/EntidadeAvulsa/CodigoPostal/CodPostal3]]></XPATH>
        </FIELD>
        <FIELD label="Localidade">
          <TAG><![CDATA[#ENTIDADE_PRINCIPAL:ENTIDADE_AVULSO:CODIGO_POSTAL:LOCALIDADE#]]></TAG>
          <VALUE><![CDATA[Localidade Postal]]></VALUE>
          <XPATH><![CDATA[/Entities/Principal/Entidade/EntidadeAvulsa/CodigoPostal/LocalidadePostal]]></XPATH>
        </FIELD>
      </NODE>
      <FIELD label="Morada Correio">
        <TAG><![CDATA[#ENTIDADE_PRINCIPAL:ENTIDADE_AVULSO:MORADACORREIO#]]></TAG>
        <VALUE><![CDATA[MoradaCorreio]]></VALUE>
        <XPATH><![CDATA[/Entities/Principal/Entidade/EntidadeAvulsa/MoradaCorreio]]></XPATH>
      </FIELD>
      <FIELD label="Localidade Correio">
        <TAG><![CDATA[#ENTIDADE_PRINCIPAL:ENTIDADE_AVULSO:LOCALIDADECORREIO#]]></TAG>
        <VALUE><![CDATA[LocalidadeCorreio]]></VALUE>
        <XPATH><![CDATA[/Entities/Principal/Entidade/EntidadeAvulsa/LocalidadeCorreio]]></XPATH>
      </FIELD>
      <NODE label="Codigo Postal Correio">
        <FIELD label="Codigo Postal Correio 4">
          <TAG><![CDATA[#ENTIDADE_PRINCIPAL:ENTIDADE_AVULSO:CPC:CP4#]]></TAG>
          <VALUE><![CDATA[Codigo Postal Correio 4]]></VALUE>
          <XPATH><![CDATA[/Entities/Principal/Entidade/EntidadeAvulsa/CodigoPostalCorreio/CodigoPostal4]]></XPATH>
        </FIELD>
        <FIELD label="Codigo Postal Correio 3">
          <TAG><![CDATA[#ENTIDADE_PRINCIPAL:ENTIDADE_AVULSO:CPC:CP3#]]></TAG>
          <VALUE><![CDATA[Codigo Postal Correio 3]]></VALUE>
          <XPATH><![CDATA[/Entities/Principal/Entidade/EntidadeAvulsa/CodigoPostalCorreio/CodigoPostal3]]></XPATH>
        </FIELD>
        <FIELD label="Localidade Postal Correio">
          <TAG><![CDATA[#ENTIDADE_PRINCIPAL:ENTIDADE_AVULSO:CPC:LOCALIDADE#]]></TAG>
          <VALUE><![CDATA[Localidade Postal Correio]]></VALUE>
          <XPATH><![CDATA[/Entities/Principal/Entidade/EntidadeAvulsa/CodigoPostalCorreio/Localidade]]></XPATH>
        </FIELD>
      </NODE>
    </NODE>
    <NODE label="Outra Entidade">
      <FIELD label="Nif">
        <TAG><![CDATA[#ENTIDADE_PRINCIPAL:OUTRA_ENTIDADE:NIF#]]></TAG>
        <VALUE><![CDATA[Nif]]></VALUE>
        <XPATH><![CDATA[/Entities/Principal/Entidade/OutraEntidade/Nif]]></XPATH>
      </FIELD>
      <FIELD label="Nome Abreviado">
        <TAG><![CDATA[#ENTIDADE_PRINCIPAL:OUTRA_ENTIDADE:NOME_ABREVIADO#]]></TAG>
        <VALUE><![CDATA[Nome Abreviado]]></VALUE>
        <XPATH><![CDATA[/Entities/Principal/Entidade/OutraEntidade/NomeAbreviado]]></XPATH>
      </FIELD>
      <FIELD label="Nome">
        <TAG><![CDATA[#ENTIDADE_PRINCIPAL:OUTRA_ENTIDADE:NOME#]]></TAG>
        <VALUE><![CDATA[Nome]]></VALUE>
        <XPATH><![CDATA[/Entities/Principal/Entidade/OutraEntidade/Nome]]></XPATH>
      </FIELD>
      <FIELD label="Tipo">
        <TAG><![CDATA[#ENTIDADE_PRINCIPAL:OUTRA_ENTIDADE:TIPO#]]></TAG>
        <VALUE><![CDATA[Tipo]]></VALUE>
        <XPATH><![CDATA[/Entities/Principal/Entidade/OutraEntidade/Tipo]]></XPATH>
      </FIELD>
      <FIELD label="Data Encerramento">
        <TAG><![CDATA[#ENTIDADE_PRINCIPAL:OUTRA_ENTIDADE:DATA_ENCERRAMENTO#]]></TAG>
        <VALUE><![CDATA[Data Encerramento]]></VALUE>
        <XPATH><![CDATA[/Entities/Principal/Entidade/OutraEntidade/DataEncerramento]]></XPATH>
      </FIELD>
      <FIELD label="Email">
        <TAG><![CDATA[#ENTIDADE_PRINCIPAL:OUTRA_ENTIDADE:EMAIL#]]></TAG>
        <VALUE><![CDATA[Email]]></VALUE>
        <XPATH><![CDATA[/Entities/Principal/Entidade/OutraEntidade/Email]]></XPATH>
      </FIELD>
      <FIELD label="Fax">
        <TAG><![CDATA[#ENTIDADE_PRINCIPAL:OUTRA_ENTIDADE:FAX#]]></TAG>
        <VALUE><![CDATA[Fax]]></VALUE>
        <XPATH><![CDATA[/Entities/Principal/Entidade/OutraEntidade/Fax]]></XPATH>
      </FIELD>
      <FIELD label="Telefone">
        <TAG><![CDATA[#ENTIDADE_PRINCIPAL:OUTRA_ENTIDADE:TELEFONE#]]></TAG>
        <VALUE><![CDATA[Telefone]]></VALUE>
        <XPATH><![CDATA[/Entities/Principal/Entidade/OutraEntidade/Telefone]]></XPATH>
      </FIELD>
      <FIELD label="Codigo Postal Estrangeiro">
        <TAG><![CDATA[#ENTIDADE_PRINCIPAL:OUTRA_ENTIDADE:CODIGO_POSTAL_ESTRANGEIRO#]]></TAG>
        <VALUE><![CDATA[Codigo Postal Estrangeiro]]></VALUE>
        <XPATH><![CDATA[/Entities/Principal/Entidade/OutraEntidade/CodigoPostalEstrangeiro]]></XPATH>
      </FIELD>
    </NODE>
    <NODE label="Mediador">
      <FIELD label="Nome Abreviado">
        <TAG><![CDATA[#ENTIDADE_PRINCIPAL:MEDIADOR:NOME_ABREVIADO#]]></TAG>
        <VALUE><![CDATA[Nome Abreviado]]></VALUE>
        <XPATH><![CDATA[/Entities/Principal/Entidade/Mediador/NomeAbreviado]]></XPATH>
      </FIELD>
      <FIELD label="Nome Social">
        <TAG><![CDATA[#ENTIDADE_PRINCIPAL:MEDIADOR:NOME_SOCIAL#]]></TAG>
        <VALUE><![CDATA[Nome Social]]></VALUE>
        <XPATH><![CDATA[/Entities/Principal/Entidade/Mediador/NomeSocial]]></XPATH>
      </FIELD>
      <FIELD label="Numero Mediador">
        <TAG><![CDATA[#ENTIDADE_PRINCIPAL:MEDIADOR:NUMERO_MEDIADOR#]]></TAG>
        <VALUE><![CDATA[Numero Mediador]]></VALUE>
        <XPATH><![CDATA[/Entities/Principal/Entidade/Mediador/NumeroMediador]]></XPATH>
      </FIELD>
      <FIELD label="Ramos">
        <TAG><![CDATA[#ENTIDADE_PRINCIPAL:MEDIADOR:RAMOS#]]></TAG>
        <VALUE><![CDATA[Ramos]]></VALUE>
        <XPATH><![CDATA[/Entities/Principal/Entidade/Mediador/Ramos]]></XPATH>
      </FIELD>
      <FIELD label="Tipo Mediador">
        <TAG><![CDATA[#ENTIDADE_PRINCIPAL:MEDIADOR:TIPO_MEDIADOR#]]></TAG>
        <VALUE><![CDATA[Tipo Mediador]]></VALUE>
        <XPATH><![CDATA[/Entities/Principal/Entidade/Mediador/TipoMediador]]></XPATH>
      </FIELD>
      <FIELD label="Email">
        <TAG><![CDATA[#ENTIDADE_PRINCIPAL:MEDIADOR:EMAIL#]]></TAG>
        <VALUE><![CDATA[Email]]></VALUE>
        <XPATH><![CDATA[/Entities/Principal/Entidade/Mediador/Email]]></XPATH>
      </FIELD>
      <FIELD label="Fax">
        <TAG><![CDATA[#ENTIDADE_PRINCIPAL:MEDIADOR:FAX#]]></TAG>
        <VALUE><![CDATA[Fax]]></VALUE>
        <XPATH><![CDATA[/Entities/Principal/Entidade/Mediador/Fax]]></XPATH>
      </FIELD>
      <FIELD label="Telefone">
        <TAG><![CDATA[#ENTIDADE_PRINCIPAL:MEDIADOR:TELEFONE#]]></TAG>
        <VALUE><![CDATA[Telefone]]></VALUE>
        <XPATH><![CDATA[/Entities/Principal/Entidade/Mediador/Telefone]]></XPATH>
      </FIELD>
    </NODE>
    <NODE label="Fundo">
      <FIELD label="Data Extinção">
        <TAG><![CDATA[#ENTIDADE_PRINCIPAL:FUNDO:DATA_EXTINÇÃO#]]></TAG>
        <VALUE><![CDATA[Data Extinção]]></VALUE>
        <XPATH><![CDATA[/Entities/Principal/Entidade/Fundo/DataExtinção]]></XPATH>
      </FIELD>
      <FIELD label="Tipo">
        <TAG><![CDATA[#ENTIDADE_PRINCIPAL:FUNDO:TIPO#]]></TAG>
        <VALUE><![CDATA[Tipo]]></VALUE>
        <XPATH><![CDATA[/Entities/Principal/Entidade/Fundo/Tipo]]></XPATH>
      </FIELD>
      <FIELD label="NomeAbreviado">
        <TAG><![CDATA[#ENTIDADE_PRINCIPAL:FUNDO:NOMEABREVIADO#]]></TAG>
        <VALUE><![CDATA[NomeAbreviado]]></VALUE>
        <XPATH><![CDATA[/Entities/Principal/Entidade/Fundo/NomeAbreviado]]></XPATH>
      </FIELD>
      <FIELD label="Nome">
        <TAG><![CDATA[#ENTIDADE_PRINCIPAL:FUNDO:NOME#]]></TAG>
        <VALUE><![CDATA[Nome]]></VALUE>
        <XPATH><![CDATA[/Entities/Principal/Entidade/Fundo/Nome]]></XPATH>
      </FIELD>
      <FIELD label="Numero">
        <TAG><![CDATA[#ENTIDADE_PRINCIPAL:FUNDO:NUMERO#]]></TAG>
        <VALUE><![CDATA[Numero]]></VALUE>
        <XPATH><![CDATA[/Entities/Principal/Entidade/Fundo/Numero]]></XPATH>
      </FIELD>
      <NODE label="Entidades Gestoras">
        <NODE label="Lider">
          <FIELD label="Codigo Estatistico">
            <TAG><![CDATA[#ENTIDADE_PRINCIPAL:FUNDO:EG:LIDER:COD#]]></TAG>
            <VALUE><![CDATA[CodigoEstatistico]]></VALUE>
            <XPATH><![CDATA[/Entities/Principal/Entidade/Fundo/EntidadesGestoras/Lider/CodigoEstatistico]]></XPATH>
          </FIELD>
          <FIELD label="Nome Social">
            <TAG><![CDATA[#ENTIDADE_PRINCIPAL:FUNDO:EG:LIDER:NOMESOCIAL#]]></TAG>
            <VALUE><![CDATA[NomeSocial]]></VALUE>
            <XPATH><![CDATA[/Entities/Principal/Entidade/Fundo/EntidadesGestoras/Lider/NomeSocial]]></XPATH>
          </FIELD>
          <FIELD label="Nome Abreviado">
            <TAG><![CDATA[#ENTIDADE_PRINCIPAL:FUNDO:EG:LIDER:NOMEABREVIADO#]]></TAG>
            <VALUE><![CDATA[NomeAbreviado]]></VALUE>
            <XPATH><![CDATA[/Entities/Principal/Entidade/Fundo/EntidadesGestoras/Lider/NomeAbreviado]]></XPATH>
          </FIELD>
          <FIELD label="Morada">
            <TAG><![CDATA[#ENTIDADE_PRINCIPAL:FUNDO:EG:LIDER:MORADA#]]></TAG>
            <VALUE><![CDATA[Morada]]></VALUE>
            <XPATH><![CDATA[/Entities/Principal/Entidade/Fundo/EntidadesGestoras/Lider/Morada]]></XPATH>
          </FIELD>
          <FIELD label="Localidade">
            <TAG><![CDATA[#ENTIDADE_PRINCIPAL:FUNDO:EG:LIDER:LOCALIDADE#]]></TAG>
            <VALUE><![CDATA[Localidade]]></VALUE>
            <XPATH><![CDATA[/Entities/Principal/Entidade/Fundo/EntidadesGestoras/Lider/Localidade]]></XPATH>
          </FIELD>
          <NODE label="Codigo Postal">
            <FIELD label="Codigo Postal 4">
              <TAG><![CDATA[#ENTIDADE_PRINCIPAL:FUNDO:EG:LIDER:CP:CP4#]]></TAG>
              <VALUE><![CDATA[Codigo Postal 4]]></VALUE>
              <XPATH><![CDATA[/Entities/Principal/Entidade/Fundo/EntidadesGestoras/Lider/CodigoPostal/CodigoPostal4]]></XPATH>
            </FIELD>
            <FIELD label="Codigo Postal 3">
              <TAG><![CDATA[#ENTIDADE_PRINCIPAL:FUNDO:EG:LIDER:CP:CP3#]]></TAG>
              <VALUE><![CDATA[Codigo Postal 3]]></VALUE>
              <XPATH><![CDATA[/Entities/Principal/Entidade/Fundo/EntidadesGestoras/Lider/CodigoPostal/CodigoPostal3]]></XPATH>
            </FIELD>
            <FIELD label="Localidade">
              <TAG><![CDATA[#ENTIDADE_PRINCIPAL:FUNDO:EG:LIDER:CP:LOCALIDADE#]]></TAG>
              <VALUE><![CDATA[Localidade]]></VALUE>
              <XPATH><![CDATA[/Entities/Principal/Entidade/Fundo/EntidadesGestoras/Lider/CodigoPostal/Localidade]]></XPATH>
            </FIELD>
          </NODE>
          <FIELD label="Morada Correio">
            <TAG><![CDATA[#ENTIDADE_PRINCIPAL:FUNDO:EG:LIDER:MORADACORREIO#]]></TAG>
            <VALUE><![CDATA[MoradaCorreio]]></VALUE>
            <XPATH><![CDATA[/Entities/Principal/Entidade/Fundo/EntidadesGestoras/Lider/MoradaCorreio]]></XPATH>
          </FIELD>
          <FIELD label="Localidade Correio">
            <TAG><![CDATA[#ENTIDADE_PRINCIPAL:FUNDO:EG:LIDER:LOCALIDADECORREIO#]]></TAG>
            <VALUE><![CDATA[LocalidadeCorreio]]></VALUE>
            <XPATH><![CDATA[/Entities/Principal/Entidade/Fundo/EntidadesGestoras/Lider/LocalidadeCorreio]]></XPATH>
          </FIELD>
          <NODE label="Codigo Postal Correio">
            <FIELD label="Codigo Postal Correio 4">
              <TAG><![CDATA[#ENTIDADE_PRINCIPAL:FUNDO:EG:LIDER:CPC:CP4#]]></TAG>
              <VALUE><![CDATA[Codigo Postal 4]]></VALUE>
              <XPATH><![CDATA[/Entities/Principal/Entidade/Fundo/EntidadesGestoras/Lider/CodigoPostalCorreio/CodigoPostal4]]></XPATH>
            </FIELD>
            <FIELD label="Codigo Postal Correio 3">
              <TAG><![CDATA[#ENTIDADE_PRINCIPAL:FUNDO:EG:LIDER:CPC:CP3#]]></TAG>
              <VALUE><![CDATA[Codigo Postal 3]]></VALUE>
              <XPATH><![CDATA[/Entities/Principal/Entidade/Fundo/EntidadesGestoras/Lider/CodigoPostalCorreio/CodigoPostal3]]></XPATH>
            </FIELD>
            <FIELD label="Localidade Postal Correio">
              <TAG><![CDATA[#ENTIDADE_PRINCIPAL:FUNDO:EG:LIDER:CPC:LOCALIDADE#]]></TAG>
              <VALUE><![CDATA[Localidade]]></VALUE>
              <XPATH><![CDATA[/Entities/Principal/Entidade/Fundo/EntidadesGestoras/Lider/CodigoPostalCorreio/Localidade]]></XPATH>
            </FIELD>
          </NODE>
          <FIELD label="Telefone">
            <TAG><![CDATA[#ENTIDADE_PRINCIPAL:FUNDO:EG:LIDER:TELEFONE#]]></TAG>
            <VALUE><![CDATA[Telefone]]></VALUE>
            <XPATH><![CDATA[/Entities/Principal/Entidade/Fundo/EntidadesGestoras/Lider/Telefone]]></XPATH>
          </FIELD>
          <FIELD label="Fax">
            <TAG><![CDATA[#ENTIDADE_PRINCIPAL:FUNDO:EG:LIDER:FAX#]]></TAG>
            <VALUE><![CDATA[Fax]]></VALUE>
            <XPATH><![CDATA[/Entities/Principal/Entidade/Fundo/EntidadesGestoras/Lider/Fax]]></XPATH>
          </FIELD>
          <FIELD label="Email">
            <TAG><![CDATA[#ENTIDADE_PRINCIPAL:FUNDO:EG:LIDER:EMAIL#]]></TAG>
            <VALUE><![CDATA[Email]]></VALUE>
            <XPATH><![CDATA[/Entities/Principal/Entidade/Fundo/EntidadesGestoras/Lider/Email]]></XPATH>
          </FIELD>
        </NODE>
        <NODE label="Outras">
          <FIELD label="Nome Social">
            <TAG><![CDATA[#ENTIDADE_PRINCIPAL:FUNDO:EG:OUTRAS:NOMESOCIAL#]]></TAG>
            <VALUE><![CDATA[NomeSocial]]></VALUE>
            <XPATH><![CDATA[/Entities/Principal/Entidade/Fundo/EntidadesGestoras/Outras/NomeSocial]]></XPATH>
          </FIELD>
          <FIELD label="Nome Abreviado">
            <TAG><![CDATA[#ENTIDADE_PRINCIPAL:FUNDO:EG:OUTRAS:NOMEABREVIADO#]]></TAG>
            <VALUE><![CDATA[NomeAbreviado]]></VALUE>
            <XPATH><![CDATA[/Entities/Principal/Entidade/Fundo/EntidadesGestoras/Outras/NomeAbreviado]]></XPATH>
          </FIELD>
        </NODE>
      </NODE>
      <NODE label="Associado">
        <FIELD label="Nome">
          <TAG><![CDATA[#ENTIDADE_PRINCIPAL:FUNDO:ASSOCIADO:NOME#]]></TAG>
          <VALUE><![CDATA[Nome]]></VALUE>
          <XPATH><![CDATA[/Entities/Principal/Entidade/Fundo/Associado/Nome]]></XPATH>
        </FIELD>
        <FIELD label="Morada">
          <TAG><![CDATA[#ENTIDADE_PRINCIPAL:FUNDO:ASSOCIADO:MORADA#]]></TAG>
          <VALUE><![CDATA[Morada]]></VALUE>
          <XPATH><![CDATA[/Entities/Principal/Entidade/Fundo/Associado/Morada]]></XPATH>
        </FIELD>
        <FIELD label="Localidade">
          <TAG><![CDATA[#ENTIDADE_PRINCIPAL:FUNDO:ASSOCIADO:LOCALIDADE#]]></TAG>
          <VALUE><![CDATA[Localidade]]></VALUE>
          <XPATH><![CDATA[/Entities/Principal/Entidade/Fundo/Associado/Localidade]]></XPATH>
        </FIELD>
        <NODE label="Codigo Postal">
          <FIELD label="Codigo Postal 4">
            <TAG><![CDATA[#ENTIDADE_PRINCIPAL:FUNDO:ASSOCIADO:CP:CP4#]]></TAG>
            <VALUE><![CDATA[Codigo Postal 4]]></VALUE>
            <XPATH><![CDATA[/Entities/Principal/Entidade/Fundo/Associado/CodigoPostal/CodigoPostal4]]></XPATH>
          </FIELD>
          <FIELD label="Codigo Postal 3">
            <TAG><![CDATA[#ENTIDADE_PRINCIPAL:FUNDO:ASSOCIADO:CP:CP3#]]></TAG>
            <VALUE><![CDATA[Codigo Postal 3]]></VALUE>
            <XPATH><![CDATA[/Entities/Principal/Entidade/Fundo/Associado/CodigoPostal/CodigoPostal3]]></XPATH>
          </FIELD>
          <FIELD label="Localidade">
            <TAG><![CDATA[#ENTIDADE_PRINCIPAL:FUNDO:ASSOCIADO:CP:LOCALIDADE#]]></TAG>
            <VALUE><![CDATA[Localidade]]></VALUE>
            <XPATH><![CDATA[/Entities/Principal/Entidade/Fundo/Associado/CodigoPostal/Localidade]]></XPATH>
          </FIELD>
        </NODE>
      </NODE>
    </NODE>
    <NODE label="SGPS">
      <FIELD label="NomeAbreviado">
        <TAG><![CDATA[#ENTIDADE_PRINCIPAL:SGPS:NOMEABREVIADO#]]></TAG>
        <VALUE><![CDATA[NomeAbreviado]]></VALUE>
        <XPATH><![CDATA[/Entities/Principal/Entidade/SGPS/NomeAbreviado]]></XPATH>
      </FIELD>
      <FIELD label="Nome">
        <TAG><![CDATA[#ENTIDADE_PRINCIPAL:SGPS:NOME#]]></TAG>
        <VALUE><![CDATA[Nome]]></VALUE>
        <XPATH><![CDATA[/Entities/Principal/Entidade/SGPS/NomeSocial]]></XPATH>
      </FIELD>
      <FIELD label="Numero">
        <TAG><![CDATA[#ENTIDADE_PRINCIPAL:SGPS:NUMERO#]]></TAG>
        <VALUE><![CDATA[CodigoEstatistico]]></VALUE>
        <XPATH><![CDATA[/Entities/Principal/Entidade/SGPS/CodigoEstatistico]]></XPATH>
      </FIELD>
      <FIELD label="Contas Consolidadas">
        <TAG><![CDATA[#ENTIDADE_PRINCIPAL:SGPS:CONTASCONSOLIDADAS#]]></TAG>
        <VALUE><![CDATA[ContasConsolidadas]]></VALUE>
        <XPATH><![CDATA[/Entities/Principal/Entidade/SGPS/ContasConsolidadas]]></XPATH>
      </FIELD>
      <FIELD label="Data de Encerramento">
        <TAG><![CDATA[#ENTIDADE_PRINCIPAL:SGPS:DTENCERRAMENTO#]]></TAG>
        <VALUE><![CDATA[DtEncerramento]]></VALUE>
        <XPATH><![CDATA[/Entities/Principal/Entidade/SGPS/DtEncerramento]]></XPATH>
      </FIELD>
      <FIELD label="Telefone">
        <TAG><![CDATA[#ENTIDADE_PRINCIPAL:SGPS:TELEFONE#]]></TAG>
        <VALUE><![CDATA[Telefone]]></VALUE>
        <XPATH><![CDATA[/Entities/Principal/Entidade/SGPS/Telefone]]></XPATH>
      </FIELD>
      <FIELD label="Fax">
        <TAG><![CDATA[#ENTIDADE_PRINCIPAL:SGPS:FAX#]]></TAG>
        <VALUE><![CDATA[Fax]]></VALUE>
        <XPATH><![CDATA[/Entities/Principal/Entidade/SGPS/Fax]]></XPATH>
      </FIELD>
    </NODE>
    <NODE label="SGFP">
      <FIELD label="NomeAbreviado">
        <TAG><![CDATA[#ENTIDADE_PRINCIPAL:SGFP:NOMEABREVIADO#]]></TAG>
        <VALUE><![CDATA[NomeAbreviado]]></VALUE>
        <XPATH><![CDATA[/Entities/Principal/Entidade/SGFP/NomeAbreviado]]></XPATH>
      </FIELD>
      <FIELD label="Nome">
        <TAG><![CDATA[#ENTIDADE_PRINCIPAL:SGFP:NOME#]]></TAG>
        <VALUE><![CDATA[Nome]]></VALUE>
        <XPATH><![CDATA[/Entities/Principal/Entidade/SGFP/NomeSocial]]></XPATH>
      </FIELD>
      <FIELD label="Número">
        <TAG><![CDATA[#ENTIDADE_PRINCIPAL:SGFP:NUMERO#]]></TAG>
        <VALUE><![CDATA[CodigoEstatistico]]></VALUE>
        <XPATH><![CDATA[/Entities/Principal/Entidade/SGFP/CodigoEstatistico]]></XPATH>
      </FIELD>
      <FIELD label="Data de Encerramento">
        <TAG><![CDATA[#ENTIDADE_PRINCIPAL:SGFP:DTENCERRAMENTO#]]></TAG>
        <VALUE><![CDATA[DtEncerramento]]></VALUE>
        <XPATH><![CDATA[/Entities/Principal/Entidade/SGFP/DtEncerramento]]></XPATH>
      </FIELD>
      <FIELD label="Telefone">
        <TAG><![CDATA[#ENTIDADE_PRINCIPAL:SGFP:TELEFONE#]]></TAG>
        <VALUE><![CDATA[Telefone]]></VALUE>
        <XPATH><![CDATA[/Entities/Principal/Entidade/SGFP/Telefone]]></XPATH>
      </FIELD>
      <FIELD label="Fax">
        <TAG><![CDATA[#ENTIDADE_PRINCIPAL:SGFP:FAX#]]></TAG>
        <VALUE><![CDATA[Fax]]></VALUE>
        <XPATH><![CDATA[/Entities/Principal/Entidade/SGFP/Fax]]></XPATH>
      </FIELD>
    </NODE>
    <NODE label="Empresa de Seguro">
      <FIELD label="DtaPublicacaoDR">
        <TAG><![CDATA[#ENTIDADE_PRINCIPAL:EMPRESA_DE_SEGURO:DTAPUBLICACAODR#]]></TAG>
        <VALUE><![CDATA[DtaPublicacaoDR]]></VALUE>
        <XPATH><![CDATA[/Entities/Principal/Entidade/EmpresaSeguro/DtaPublicacaoDR]]></XPATH>
      </FIELD>
      <FIELD label="NumeroAgregadoPrincipal">
        <TAG><![CDATA[#ENTIDADE_PRINCIPAL:EMPRESA_DE_SEGURO:NUMEROAGREGADOPRINCIPAL#]]></TAG>
        <VALUE><![CDATA[NumeroAgregadoPrincipal]]></VALUE>
        <XPATH><![CDATA[/Entities/Principal/Entidade/EmpresaSeguro/NumeroAgregadoPrincipal]]></XPATH>
      </FIELD>
      <FIELD label="NrNormaAutorizacao">
        <TAG><![CDATA[#ENTIDADE_PRINCIPAL:EMPRESA_DE_SEGURO:NRNORMAAUTORIZACAO#]]></TAG>
        <VALUE><![CDATA[NrNormaAutorizacao]]></VALUE>
        <XPATH><![CDATA[/Entities/Principal/Entidade/EmpresaSeguro/NrNormaAutorizacao]]></XPATH>
      </FIELD>
      <FIELD label="DtPublicacaoDrConstituicao">
        <TAG><![CDATA[#ENTIDADE_PRINCIPAL:EMPRESA_DE_SEGURO:DTPUBDRCONST#]]></TAG>
        <VALUE><![CDATA[DtPublicacaoDrConstituicao]]></VALUE>
        <XPATH><![CDATA[/Entities/Principal/Entidade/EmpresaSeguro/DtPublicacaoDrConstituicao]]></XPATH>
      </FIELD>
      <FIELD label="DtaAutorizacaoISP">
        <TAG><![CDATA[#ENTIDADE_PRINCIPAL:EMPRESA_DE_SEGURO:DTAAUTORIZACAOISP#]]></TAG>
        <VALUE><![CDATA[DtaAutorizacaoISP]]></VALUE>
        <XPATH><![CDATA[/Entities/Principal/Entidade/EmpresaSeguro/DtaAutorizacaoISP]]></XPATH>
      </FIELD>
      <FIELD label="DtaEncerramento">
        <TAG><![CDATA[#ENTIDADE_PRINCIPAL:EMPRESA_DE_SEGURO:DTAENCERRAMENTO#]]></TAG>
        <VALUE><![CDATA[DtaEncerramento]]></VALUE>
        <XPATH><![CDATA[/Entities/Principal/Entidade/EmpresaSeguro/DtaEncerramento]]></XPATH>
      </FIELD>
      <FIELD label="Sigla">
        <TAG><![CDATA[#ENTIDADE_PRINCIPAL:EMPRESA_DE_SEGURO:SIGLA#]]></TAG>
        <VALUE><![CDATA[Sigla]]></VALUE>
        <XPATH><![CDATA[/Entities/Principal/Entidade/EmpresaSeguro/Sigla]]></XPATH>
      </FIELD>
      <FIELD label="Nome Sede">
        <TAG><![CDATA[#ENTIDADE_PRINCIPAL:EMPRESA_DE_SEGURO:NOME_SEDE#]]></TAG>
        <VALUE><![CDATA[Nome Sede]]></VALUE>
        <XPATH><![CDATA[/Entities/Principal/Entidade/EmpresaSeguro/NomeSede]]></XPATH>
      </FIELD>
      <FIELD label="País Sede">
        <TAG><![CDATA[#ENTIDADE_PRINCIPAL:EMPRESA_DE_SEGURO:PAÍS_SEDE#]]></TAG>
        <VALUE><![CDATA[País Sede]]></VALUE>
        <XPATH><![CDATA[/Entities/Principal/Entidade/EmpresaSeguro/PaísSede]]></XPATH>
      </FIELD>
      <FIELD label="Morada Sede">
        <TAG><![CDATA[#ENTIDADE_PRINCIPAL:EMPRESA_DE_SEGURO:MORADA_SEDE#]]></TAG>
        <VALUE><![CDATA[Morada Sede]]></VALUE>
        <XPATH><![CDATA[/Entities/Principal/Entidade/EmpresaSeguro/MoradaSede]]></XPATH>
      </FIELD>
      <FIELD label="Codigo Postal Sede">
        <TAG><![CDATA[#ENTIDADE_PRINCIPAL:EMPRESA_DE_SEGURO:CODIGO_POSTAL_SEDE#]]></TAG>
        <VALUE><![CDATA[Codigo Postal Sede]]></VALUE>
        <XPATH><![CDATA[/Entities/Principal/Entidade/EmpresaSeguro/CodigoPostalSede]]></XPATH>
      </FIELD>
      <FIELD label="Pais Proveniencia (LPS)">
        <TAG><![CDATA[#ENTIDADE_PRINCIPAL:EMPRESA_DE_SEGURO:PAIS_PROVENIENCIA_(LPS)#]]></TAG>
        <VALUE><![CDATA[Pais Proveniencia (LPS)]]></VALUE>
        <XPATH><![CDATA[/Entities/Principal/Entidade/EmpresaSeguro/PaisProveniencia]]></XPATH>
      </FIELD>
      <FIELD label="País">
        <TAG><![CDATA[#ENTIDADE_PRINCIPAL:EMPRESA_DE_SEGURO:PAÍS#]]></TAG>
        <VALUE><![CDATA[País]]></VALUE>
        <XPATH><![CDATA[/Entities/Principal/Entidade/EmpresaSeguro/País]]></XPATH>
      </FIELD>
      <FIELD label="Tipo Actividade">
        <TAG><![CDATA[#ENTIDADE_PRINCIPAL:EMPRESA_DE_SEGURO:TIPO_ACTIVIDADE#]]></TAG>
        <VALUE><![CDATA[Tipo Actividade]]></VALUE>
        <XPATH><![CDATA[/Entities/Principal/Entidade/EmpresaSeguro/TipoActividade]]></XPATH>
      </FIELD>
      <FIELD label="Fundos de Pensões">
        <TAG><![CDATA[#ENTIDADE_PRINCIPAL:EMPRESA_DE_SEGURO:FUNDOS_DE_PENSÕES#]]></TAG>
        <VALUE><![CDATA[Fundos de Pensões]]></VALUE>
        <XPATH><![CDATA[/Entities/Principal/Entidade/EmpresaSeguro/FundosdePensões]]></XPATH>
      </FIELD>
      <FIELD label="Entidades Associadas">
        <TAG><![CDATA[#ENTIDADE_PRINCIPAL:EMPRESA_DE_SEGURO:ENTIDADES_ASSOCIADAS#]]></TAG>
        <VALUE><![CDATA[Entidades Associadas]]></VALUE>
        <XPATH><![CDATA[/Entities/Principal/Entidade/EmpresaSeguro/EntidadesAssociadas]]></XPATH>
      </FIELD>
      <FIELD label="Codigo Seguro Operacao">
        <TAG><![CDATA[#ENTIDADE_PRINCIPAL:EMPRESA_DE_SEGURO:CODIGO_SEGURO_OPERACAO#]]></TAG>
        <VALUE><![CDATA[Codigo Seguro Operacao]]></VALUE>
        <XPATH><![CDATA[/Entities/Principal/Entidade/EmpresaSeguro/CodigoSeguroOperacao]]></XPATH>
      </FIELD>
      <FIELD label="Codigo Ramo NV">
        <TAG><![CDATA[#ENTIDADE_PRINCIPAL:EMPRESA_DE_SEGURO:CODIGO_RAMO_NV#]]></TAG>
        <VALUE><![CDATA[Codigo Ramo NV]]></VALUE>
        <XPATH><![CDATA[/Entities/Principal/Entidade/EmpresaSeguro/CodigoRamoNV]]></XPATH>
      </FIELD>
      <FIELD label="Nome Modalidade NV">
        <TAG><![CDATA[#ENTIDADE_PRINCIPAL:EMPRESA_DE_SEGURO:NOME_MODALIDADE_NV#]]></TAG>
        <VALUE><![CDATA[Nome Modalidade NV]]></VALUE>
        <XPATH><![CDATA[/Entities/Principal/Entidade/EmpresaSeguro/NomeModalidadeNV]]></XPATH>
      </FIELD>
      <FIELD label="Nome Grupo Ramo NV">
        <TAG><![CDATA[#ENTIDADE_PRINCIPAL:EMPRESA_DE_SEGURO:NOME_GRUPO_RAMO_NV#]]></TAG>
        <VALUE><![CDATA[Nome Grupo Ramo NV]]></VALUE>
        <XPATH><![CDATA[/Entities/Principal/Entidade/EmpresaSeguro/NomeGrupoRamoNV]]></XPATH>
      </FIELD>
      <FIELD label="Codigo Ramo VD">
        <TAG><![CDATA[#ENTIDADE_PRINCIPAL:EMPRESA_DE_SEGURO:CODIGO_RAMO_VD#]]></TAG>
        <VALUE><![CDATA[Codigo Ramo VD]]></VALUE>
        <XPATH><![CDATA[/Entities/Principal/Entidade/EmpresaSeguro/CodigoRamoVD]]></XPATH>
      </FIELD>
      <FIELD label="Nome Modalidade VD">
        <TAG><![CDATA[#ENTIDADE_PRINCIPAL:EMPRESA_DE_SEGURO:NOME_MODALIDADE_VD#]]></TAG>
        <VALUE><![CDATA[Nome Modalidade VD]]></VALUE>
        <XPATH><![CDATA[/Entities/Principal/Entidade/EmpresaSeguro/NomeModalidadeVD]]></XPATH>
      </FIELD>
      <FIELD label="Nome Grupo Ramo VD">
        <TAG><![CDATA[#ENTIDADE_PRINCIPAL:EMPRESA_DE_SEGURO:NOME_GRUPO_RAMO_VD#]]></TAG>
        <VALUE><![CDATA[Nome Grupo Ramo VD]]></VALUE>
        <XPATH><![CDATA[/Entities/Principal/Entidade/EmpresaSeguro/NomeGrupoRamoVD]]></XPATH>
      </FIELD>
      <FIELD label="Nome actuário responsável">
        <TAG><![CDATA[#ENTIDADE_PRINCIPAL:EMPRESA_DE_SEGURO:NOME_ACTUÁRIO_RESPONSÁVEL#]]></TAG>
        <VALUE><![CDATA[Nome actuário responsável]]></VALUE>
        <XPATH><![CDATA[/Entities/Principal/Entidade/EmpresaSeguro/Nomeactuárioresponsável]]></XPATH>
      </FIELD>
      <FIELD label="Classes de Seguros">
        <TAG><![CDATA[#ENTIDADE_PRINCIPAL:EMPRESA_DE_SEGURO:CLASSES_DE_SEGUROS#]]></TAG>
        <VALUE><![CDATA[Classes de Seguros]]></VALUE>
        <XPATH><![CDATA[/Entities/Principal/Entidade/EmpresaSeguro/ClassesdeSeguros]]></XPATH>
      </FIELD>
      <FIELD label="Autoridade de Supervisão">
        <TAG><![CDATA[#ENTIDADE_PRINCIPAL:EMPRESA_DE_SEGURO:AUTORIDADE_DE_SUPERVISÃO#]]></TAG>
        <VALUE><![CDATA[Autoridade de Supervisão]]></VALUE>
        <XPATH><![CDATA[/Entities/Principal/Entidade/EmpresaSeguro/AutoridadedeSupervisão]]></XPATH>
      </FIELD>
      <FIELD label="Codigo Postal Representante">
        <TAG><![CDATA[#ENTIDADE_PRINCIPAL:EMPRESA_DE_SEGURO:CP_REPRESENTANTE#]]></TAG>
        <VALUE><![CDATA[Codigo Postal Representante]]></VALUE>
        <XPATH><![CDATA[/Entities/Principal/Entidade/EmpresaSeguro/CodigoPostalRepresentante]]></XPATH>
      </FIELD>
      <FIELD label="Morada Representante">
        <TAG><![CDATA[#ENTIDADE_PRINCIPAL:EMPRESA_DE_SEGURO:MORADA_REPRESENTANTE#]]></TAG>
        <VALUE><![CDATA[Morada Representante]]></VALUE>
        <XPATH><![CDATA[/Entities/Principal/Entidade/EmpresaSeguro/MoradaRepresentante]]></XPATH>
      </FIELD>
      <FIELD label="Nome Representante Fiscal">
        <TAG><![CDATA[#ENTIDADE_PRINCIPAL:EMPRESA_DE_SEGURO:NOME_REPRESENTANTE_FISCAL#]]></TAG>
        <VALUE><![CDATA[Nome Representante Fiscal]]></VALUE>
        <XPATH><![CDATA[/Entities/Principal/Entidade/EmpresaSeguro/NomeRepresentanteFiscal]]></XPATH>
      </FIELD>
      <FIELD label="Email">
        <TAG><![CDATA[#ENTIDADE_PRINCIPAL:EMPRESA_DE_SEGURO:EMAIL#]]></TAG>
        <VALUE><![CDATA[Email]]></VALUE>
        <XPATH><![CDATA[/Entities/Principal/Entidade/EmpresaSeguro/Email]]></XPATH>
      </FIELD>
      <FIELD label="Fax">
        <TAG><![CDATA[#ENTIDADE_PRINCIPAL:EMPRESA_DE_SEGURO:FAX#]]></TAG>
        <VALUE><![CDATA[Fax]]></VALUE>
        <XPATH><![CDATA[/Entities/Principal/Entidade/EmpresaSeguro/Fax]]></XPATH>
      </FIELD>
      <FIELD label="Telefone">
        <TAG><![CDATA[#ENTIDADE_PRINCIPAL:EMPRESA_DE_SEGURO:TELEFONE#]]></TAG>
        <VALUE><![CDATA[Telefone]]></VALUE>
        <XPATH><![CDATA[/Entities/Principal/Entidade/EmpresaSeguro/Telefone]]></XPATH>
      </FIELD>
      <FIELD label="Nome Abreviado">
        <TAG><![CDATA[#ENTIDADE_PRINCIPAL:EMPRESA_DE_SEGURO:NOME_ABREVIADO#]]></TAG>
        <VALUE><![CDATA[Nome Abreviado]]></VALUE>
        <XPATH><![CDATA[/Entities/Principal/Entidade/EmpresaSeguro/NomeAbreviado]]></XPATH>
      </FIELD>
      <FIELD label="Nome Social">
        <TAG><![CDATA[#ENTIDADE_PRINCIPAL:EMPRESA_DE_SEGURO:NOME_SOCIAL#]]></TAG>
        <VALUE><![CDATA[Nome Social]]></VALUE>
        <XPATH><![CDATA[/Entities/Principal/Entidade/EmpresaSeguro/NomeSocial]]></XPATH>
      </FIELD>
      <FIELD label="Forma Juridica">
        <TAG><![CDATA[#ENTIDADE_PRINCIPAL:EMPRESA_DE_SEGURO:FORMA_JURIDICA#]]></TAG>
        <VALUE><![CDATA[Forma Juridica]]></VALUE>
        <XPATH><![CDATA[/Entities/Principal/Entidade/EmpresaSeguro/FormaJuridica]]></XPATH>
      </FIELD>
      <FIELD label="Regime">
        <TAG><![CDATA[#ENTIDADE_PRINCIPAL:EMPRESA_DE_SEGURO:REGIME#]]></TAG>
        <VALUE><![CDATA[Regime]]></VALUE>
        <XPATH><![CDATA[/Entities/Principal/Entidade/EmpresaSeguro/Regime]]></XPATH>
      </FIELD>
      <FIELD label="Código Estatístico">
        <TAG><![CDATA[#ENTIDADE_PRINCIPAL:EMPRESA_DE_SEGURO:CÓDIGO_ESTATÍSTICO#]]></TAG>
        <VALUE><![CDATA[Código Estatístico]]></VALUE>
        <XPATH><![CDATA[/Entities/Principal/Entidade/EmpresaSeguro/CódigoEstatístico]]></XPATH>
      </FIELD>
    </NODE>
  </NODE>
  <NODE label="Secundária 1" replaceTest="/Entities">
    <NODE label="Entidade Registo/Processo">
      <FIELD label="Nif">
        <TAG><![CDATA[#SECUNDÁRIA_1:ENTIDADE_AVULSO:NIF#]]></TAG>
        <VALUE><![CDATA[Nif]]></VALUE>
        <XPATH><![CDATA[/Entities/Secundaria1/Entidade/EntidadeAvulsa/Nif]]></XPATH>
      </FIELD>
      <FIELD label="Nome Abreviado">
        <TAG><![CDATA[#SECUNDÁRIA_1:ENTIDADE_AVULSO:NOME_ABREVIADO#]]></TAG>
        <VALUE><![CDATA[Nome Abreviado]]></VALUE>
        <XPATH><![CDATA[/Entities/Secundaria1/Entidade/EntidadeAvulsa/NomeAbreviado]]></XPATH>
      </FIELD>
      <FIELD label="Nome">
        <TAG><![CDATA[#SECUNDÁRIA_1:ENTIDADE_AVULSO:NOME#]]></TAG>
        <VALUE><![CDATA[Nome]]></VALUE>
        <XPATH><![CDATA[/Entities/Secundaria1/Entidade/EntidadeAvulsa/Nome]]></XPATH>
      </FIELD>
      <FIELD label="Titulo">
        <TAG><![CDATA[#SECUNDÁRIA_1:ENTIDADE_AVULSO:TITULO#]]></TAG>
        <VALUE><![CDATA[Titulo]]></VALUE>
        <XPATH><![CDATA[/Entities/Secundaria1/Entidade/EntidadeAvulsa/Titulo]]></XPATH>
      </FIELD>
      <FIELD label="Email">
        <TAG><![CDATA[#SECUNDÁRIA_1:ENTIDADE_AVULSO:EMAIL#]]></TAG>
        <VALUE><![CDATA[Email]]></VALUE>
        <XPATH><![CDATA[/Entities/Secundaria1/Entidade/EntidadeAvulsa/Email]]></XPATH>
      </FIELD>
      <FIELD label="Fax">
        <TAG><![CDATA[#SECUNDÁRIA_1:ENTIDADE_AVULSO:FAX#]]></TAG>
        <VALUE><![CDATA[Fax]]></VALUE>
        <XPATH><![CDATA[/Entities/Secundaria1/Entidade/EntidadeAvulsa/Fax]]></XPATH>
      </FIELD>
      <FIELD label="Telefone">
        <TAG><![CDATA[#SECUNDÁRIA_1:ENTIDADE_AVULSO:TELEFONE#]]></TAG>
        <VALUE><![CDATA[Telefone]]></VALUE>
        <XPATH><![CDATA[/Entities/Secundaria1/Entidade/EntidadeAvulsa/Telefone]]></XPATH>
      </FIELD>
      <FIELD label="Morada ">
        <TAG><![CDATA[#SECUNDÁRIA_1:ENTIDADE_AVULSO:MORADA_#]]></TAG>
        <VALUE><![CDATA[Morada ]]></VALUE>
        <XPATH><![CDATA[/Entities/Secundaria1/Entidade/EntidadeAvulsa/XMorada]]></XPATH>
      </FIELD>
      <FIELD label="Localidade">
        <TAG><![CDATA[#SECUNDÁRIA_1:ENTIDADE_AVULSO:LOCALIDADE#]]></TAG>
        <VALUE><![CDATA[Localidade]]></VALUE>
        <XPATH><![CDATA[/Entities/Secundaria1/Entidade/EntidadeAvulsa/Localidade]]></XPATH>
      </FIELD>
      <NODE label="Codigo Postal">
        <FIELD label="Codigo Postal 4">
          <TAG><![CDATA[#SECUNDÁRIA_1:ENTIDADE_AVULSO:CODIGO_POSTAL:CODIGO_POSTAL_4#]]></TAG>
          <VALUE><![CDATA[Codigo Postal 4]]></VALUE>
          <XPATH><![CDATA[/Entities/Secundaria1/Entidade/EntidadeAvulsa/CodigoPostal/CodPostal4]]></XPATH>
        </FIELD>
        <FIELD label="Codigo Postal 3">
          <TAG><![CDATA[#SECUNDÁRIA_1:ENTIDADE_AVULSO:CODIGO_POSTAL:CODIGO_POSTAL_3#]]></TAG>
          <VALUE><![CDATA[Codigo Postal 3]]></VALUE>
          <XPATH><![CDATA[/Entities/Secundaria1/Entidade/EntidadeAvulsa/CodigoPostal/CodPostal3]]></XPATH>
        </FIELD>
        <FIELD label="Localidade">
          <TAG><![CDATA[#SECUNDÁRIA_1:ENTIDADE_AVULSO:CODIGO_POSTAL:LOCALIDADE#]]></TAG>
          <VALUE><![CDATA[Localidade]]></VALUE>
          <XPATH><![CDATA[/Entities/Secundaria1/Entidade/EntidadeAvulsa/CodigoPostal/LocalidadePostal]]></XPATH>
        </FIELD>
      </NODE>
      <FIELD label="Morada Correio">
        <TAG><![CDATA[#SECUNDÁRIA_1:ENTIDADE_AVULSO:MORADACORREIO#]]></TAG>
        <VALUE><![CDATA[MoradaCorreio]]></VALUE>
        <XPATH><![CDATA[/Entities/Secundaria1/Entidade/EntidadeAvulsa/MoradaCorreio]]></XPATH>
      </FIELD>
      <FIELD label="Localidade Correio">
        <TAG><![CDATA[#SECUNDÁRIA_1:ENTIDADE_AVULSO:LOCALIDADECORREIO#]]></TAG>
        <VALUE><![CDATA[LocalidadeCorreio]]></VALUE>
        <XPATH><![CDATA[/Entities/Secundaria1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1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1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1/Entidade/EntidadeAvulsa/CodigoPostalCorreio/Localidade]]></XPATH>
        </FIELD>
      </NODE>
    </NODE>
    <NODE label="Outra Entidade">
      <FIELD label="Data Encerramento">
        <TAG><![CDATA[#SECUNDÁRIA_1:OUTRA_ENTIDADE:DATA_ENCERRAMENTO#]]></TAG>
        <VALUE><![CDATA[Data Encerramento]]></VALUE>
        <XPATH><![CDATA[/Entities/Secundaria1/Entidade/OutraEntidade/DataEncerramento]]></XPATH>
      </FIELD>
      <FIELD label="Email">
        <TAG><![CDATA[#SECUNDÁRIA_1:OUTRA_ENTIDADE:EMAIL#]]></TAG>
        <VALUE><![CDATA[Email]]></VALUE>
        <XPATH><![CDATA[/Entities/Secundaria1/Entidade/OutraEntidade/Email]]></XPATH>
      </FIELD>
      <FIELD label="Fax">
        <TAG><![CDATA[#SECUNDÁRIA_1:OUTRA_ENTIDADE:FAX#]]></TAG>
        <VALUE><![CDATA[Fax]]></VALUE>
        <XPATH><![CDATA[/Entities/Secundaria1/Entidade/OutraEntidade/Fax]]></XPATH>
      </FIELD>
      <FIELD label="Telefone">
        <TAG><![CDATA[#SECUNDÁRIA_1:OUTRA_ENTIDADE:TELEFONE#]]></TAG>
        <VALUE><![CDATA[Telefone]]></VALUE>
        <XPATH><![CDATA[/Entities/Secundaria1/Entidade/OutraEntidade/Telefone]]></XPATH>
      </FIELD>
      <FIELD label="Localidade">
        <TAG><![CDATA[#SECUNDÁRIA_1:OUTRA_ENTIDADE:LOCALIDADE#]]></TAG>
        <VALUE><![CDATA[Localidade]]></VALUE>
        <XPATH><![CDATA[/Entities/Secundaria1/Entidade/OutraEntidade/Localidade]]></XPATH>
      </FIELD>
      <FIELD label="Codigo Postal Estrangeiro">
        <TAG><![CDATA[#SECUNDÁRIA_1:OUTRA_ENTIDADE:CODIGO_POSTAL_ESTRANGEIRO#]]></TAG>
        <VALUE><![CDATA[Codigo Postal Estrangeiro]]></VALUE>
        <XPATH><![CDATA[/Entities/Secundaria1/Entidade/OutraEntidade/CodigoPostalEstrangeiro]]></XPATH>
      </FIELD>
      <FIELD label="Nif">
        <TAG><![CDATA[#SECUNDÁRIA_1:OUTRA_ENTIDADE:NIF#]]></TAG>
        <VALUE><![CDATA[Nif]]></VALUE>
        <XPATH><![CDATA[/Entities/Secundaria1/Entidade/OutraEntidade/Nif]]></XPATH>
      </FIELD>
      <FIELD label="Nome Abreviado">
        <TAG><![CDATA[#SECUNDÁRIA_1:OUTRA_ENTIDADE:NOME_ABREVIADO#]]></TAG>
        <VALUE><![CDATA[Nome Abreviado]]></VALUE>
        <XPATH><![CDATA[/Entities/Secundaria1/Entidade/OutraEntidade/NomeAbreviado]]></XPATH>
      </FIELD>
      <FIELD label="Nome">
        <TAG><![CDATA[#SECUNDÁRIA_1:OUTRA_ENTIDADE:NOME#]]></TAG>
        <VALUE><![CDATA[Nome]]></VALUE>
        <XPATH><![CDATA[/Entities/Secundaria1/Entidade/OutraEntidade/Nome]]></XPATH>
      </FIELD>
      <FIELD label="Tipo">
        <TAG><![CDATA[#SECUNDÁRIA_1:OUTRA_ENTIDADE:TIPO#]]></TAG>
        <VALUE><![CDATA[Tipo]]></VALUE>
        <XPATH><![CDATA[/Entities/Secundaria1/Entidade/OutraEntidade/Tipo]]></XPATH>
      </FIELD>
    </NODE>
    <NODE label="Mediador">
      <FIELD label="Ramos">
        <TAG><![CDATA[#SECUNDÁRIA_1:MEDIADOR:RAMOS#]]></TAG>
        <VALUE><![CDATA[Ramos]]></VALUE>
        <XPATH><![CDATA[/Entities/Secundaria1/Entidade/Mediador/Ramos]]></XPATH>
      </FIELD>
      <FIELD label="Tipo Mediador">
        <TAG><![CDATA[#SECUNDÁRIA_1:MEDIADOR:TIPO_MEDIADOR#]]></TAG>
        <VALUE><![CDATA[Tipo Mediador]]></VALUE>
        <XPATH><![CDATA[/Entities/Secundaria1/Entidade/Mediador/TipoMediador]]></XPATH>
      </FIELD>
      <FIELD label="Email">
        <TAG><![CDATA[#SECUNDÁRIA_1:MEDIADOR:EMAIL#]]></TAG>
        <VALUE><![CDATA[Email]]></VALUE>
        <XPATH><![CDATA[/Entities/Secundaria1/Entidade/Mediador/Email]]></XPATH>
      </FIELD>
      <FIELD label="Fax">
        <TAG><![CDATA[#SECUNDÁRIA_1:MEDIADOR:FAX#]]></TAG>
        <VALUE><![CDATA[Fax]]></VALUE>
        <XPATH><![CDATA[/Entities/Secundaria1/Entidade/Mediador/Fax]]></XPATH>
      </FIELD>
      <FIELD label="Telefone">
        <TAG><![CDATA[#SECUNDÁRIA_1:MEDIADOR:TELEFONE#]]></TAG>
        <VALUE><![CDATA[Telefone]]></VALUE>
        <XPATH><![CDATA[/Entities/Secundaria1/Entidade/Mediador/Telefone]]></XPATH>
      </FIELD>
      <FIELD label="Nome Abreviado">
        <TAG><![CDATA[#SECUNDÁRIA_1:MEDIADOR:NOME_ABREVIADO#]]></TAG>
        <VALUE><![CDATA[Nome Abreviado]]></VALUE>
        <XPATH><![CDATA[/Entities/Secundaria1/Entidade/Mediador/NomeAbreviado]]></XPATH>
      </FIELD>
      <FIELD label="Nome Social">
        <TAG><![CDATA[#SECUNDÁRIA_1:MEDIADOR:NOME_SOCIAL#]]></TAG>
        <VALUE><![CDATA[Nome Social]]></VALUE>
        <XPATH><![CDATA[/Entities/Secundaria1/Entidade/Mediador/NomeSocial]]></XPATH>
      </FIELD>
      <FIELD label="Numero Mediador">
        <TAG><![CDATA[#SECUNDÁRIA_1:MEDIADOR:NUMERO_MEDIADOR#]]></TAG>
        <VALUE><![CDATA[Numero Mediador]]></VALUE>
        <XPATH><![CDATA[/Entities/Secundaria1/Entidade/Mediador/NumeroMediador]]></XPATH>
      </FIELD>
    </NODE>
    <NODE label="Fundo">
      <FIELD label="Data Extinção">
        <TAG><![CDATA[#SECUNDÁRIA_1:FUNDO:DATA_EXTINÇÃO#]]></TAG>
        <VALUE><![CDATA[Data Extinção]]></VALUE>
        <XPATH><![CDATA[/Entities/Secundaria1/Entidade/Fundo/DataExtinção]]></XPATH>
      </FIELD>
      <FIELD label="Tipo">
        <TAG><![CDATA[#SECUNDÁRIA_1:FUNDO:TIPO#]]></TAG>
        <VALUE><![CDATA[Tipo]]></VALUE>
        <XPATH><![CDATA[/Entities/Secundaria1/Entidade/Fundo/Tipo]]></XPATH>
      </FIELD>
      <FIELD label="NomeAbreviado">
        <TAG><![CDATA[#SECUNDÁRIA_1:FUNDO:NOMEABREVIADO#]]></TAG>
        <VALUE><![CDATA[NomeAbreviado]]></VALUE>
        <XPATH><![CDATA[/Entities/Secundaria1/Entidade/Fundo/NomeAbreviado]]></XPATH>
      </FIELD>
      <FIELD label="Nome">
        <TAG><![CDATA[#SECUNDÁRIA_1:FUNDO:NOME#]]></TAG>
        <VALUE><![CDATA[Nome]]></VALUE>
        <XPATH><![CDATA[/Entities/Secundaria1/Entidade/Fundo/Nome]]></XPATH>
      </FIELD>
      <FIELD label="Numero">
        <TAG><![CDATA[#SECUNDÁRIA_1:FUNDO:NUMERO#]]></TAG>
        <VALUE><![CDATA[Numero]]></VALUE>
        <XPATH><![CDATA[/Entities/Secundaria1/Entidade/Fundo/Numero]]></XPATH>
      </FIELD>
    </NODE>
    <NODE label="SGPS">
      <FIELD label="NomeAbreviado">
        <TAG><![CDATA[#SECUNDÁRIA_1:SGPS:NOMEABREVIADO#]]></TAG>
        <VALUE><![CDATA[NomeAbreviado]]></VALUE>
        <XPATH><![CDATA[/Entities/Secundaria1/Entidade/SGPS/NomeAbreviado]]></XPATH>
      </FIELD>
      <FIELD label="Nome">
        <TAG><![CDATA[#SECUNDÁRIA_1:SGPS:NOME#]]></TAG>
        <VALUE><![CDATA[Nome]]></VALUE>
        <XPATH><![CDATA[/Entities/Secundaria1/Entidade/SGPS/NomeSocial]]></XPATH>
      </FIELD>
      <FIELD label="Numero">
        <TAG><![CDATA[#SECUNDÁRIA_1:SGPS:NUMERO#]]></TAG>
        <VALUE><![CDATA[CodigoEstatistico]]></VALUE>
        <XPATH><![CDATA[/Entities/Secundaria1/Entidade/SGPS/CodigoEstatistico]]></XPATH>
      </FIELD>
      <FIELD label="Contas Consolidadas">
        <TAG><![CDATA[#SECUNDÁRIA_1:SGPS:CONTASCONSOLIDADAS#]]></TAG>
        <VALUE><![CDATA[ContasConsolidadas]]></VALUE>
        <XPATH><![CDATA[/Entities/Secundaria1/Entidade/SGPS/ContasConsolidadas]]></XPATH>
      </FIELD>
      <FIELD label="Data de Encerramento">
        <TAG><![CDATA[#SECUNDÁRIA_1:SGPS:DTENCERRAMENTO#]]></TAG>
        <VALUE><![CDATA[DtEncerramento]]></VALUE>
        <XPATH><![CDATA[/Entities/Secundaria1/Entidade/SGPS/DtEncerramento]]></XPATH>
      </FIELD>
      <FIELD label="Telefone">
        <TAG><![CDATA[#SECUNDÁRIA_1:SGPS:TELEFONE#]]></TAG>
        <VALUE><![CDATA[Telefone]]></VALUE>
        <XPATH><![CDATA[/Entities/Secundaria1/Entidade/SGPS/Telefone]]></XPATH>
      </FIELD>
      <FIELD label="Fax">
        <TAG><![CDATA[#SECUNDÁRIA_1:SGPS:FAX#]]></TAG>
        <VALUE><![CDATA[Fax]]></VALUE>
        <XPATH><![CDATA[/Entities/Secundaria1/Entidade/SGPS/Fax]]></XPATH>
      </FIELD>
    </NODE>
    <NODE label="SGFP">
      <FIELD label="NomeAbreviado">
        <TAG><![CDATA[#SECUNDÁRIA_1:SGFP:NOMEABREVIADO#]]></TAG>
        <VALUE><![CDATA[NomeAbreviado]]></VALUE>
        <XPATH><![CDATA[/Entities/Secundaria1/Entidade/SGFP/NomeAbreviado]]></XPATH>
      </FIELD>
      <FIELD label="Nome">
        <TAG><![CDATA[#SECUNDÁRIA_1:SGFP:NOME#]]></TAG>
        <VALUE><![CDATA[Nome]]></VALUE>
        <XPATH><![CDATA[/Entities/Secundaria1/Entidade/SGFP/NomeSocial]]></XPATH>
      </FIELD>
      <FIELD label="Número">
        <TAG><![CDATA[#SECUNDÁRIA_1:SGFP:NUMERO#]]></TAG>
        <VALUE><![CDATA[CodigoEstatistico]]></VALUE>
        <XPATH><![CDATA[/Entities/Secundaria1/Entidade/SGFP/CodigoEstatistico]]></XPATH>
      </FIELD>
      <FIELD label="Data de Encerramento">
        <TAG><![CDATA[#SECUNDÁRIA_1:SGFP:DTENCERRAMENTO#]]></TAG>
        <VALUE><![CDATA[DtEncerramento]]></VALUE>
        <XPATH><![CDATA[/Entities/Secundaria1/Entidade/SGFP/DtEncerramento]]></XPATH>
      </FIELD>
      <FIELD label="Telefone">
        <TAG><![CDATA[#SECUNDÁRIA_1:SGFP:TELEFONE#]]></TAG>
        <VALUE><![CDATA[Telefone]]></VALUE>
        <XPATH><![CDATA[/Entities/Secundaria1/Entidade/SGFP/Telefone]]></XPATH>
      </FIELD>
      <FIELD label="Fax">
        <TAG><![CDATA[#SECUNDÁRIA_1:SGFP:FAX#]]></TAG>
        <VALUE><![CDATA[Fax]]></VALUE>
        <XPATH><![CDATA[/Entities/Secundaria1/Entidade/SGFP/Fax]]></XPATH>
      </FIELD>
    </NODE>
    <NODE label="Empresa de Seguro">
      <FIELD label="DtaPublicacaoDR">
        <TAG><![CDATA[#SECUNDÁRIA_1:EMPRESA_DE_SEGURO:DTAPUBLICACAODR#]]></TAG>
        <VALUE><![CDATA[DtaPublicacaoDR]]></VALUE>
        <XPATH><![CDATA[/Entities/Secundaria1/Entidade/EmpresaSeguro/DtaPublicacaoDR]]></XPATH>
      </FIELD>
      <FIELD label="NumeroAgregadoPrincipal">
        <TAG><![CDATA[#SECUNDÁRIA_1:EMPRESA_DE_SEGURO:NUMEROAGREGADOPRINCIPAL#]]></TAG>
        <VALUE><![CDATA[NumeroAgregadoPrincipal]]></VALUE>
        <XPATH><![CDATA[/Entities/Secundaria1/Entidade/EmpresaSeguro/NumeroAgregadoPrincipal]]></XPATH>
      </FIELD>
      <FIELD label="NrNormaAutorizacao">
        <TAG><![CDATA[#SECUNDÁRIA_1:EMPRESA_DE_SEGURO:NRNORMAAUTORIZACAO#]]></TAG>
        <VALUE><![CDATA[NrNormaAutorizacao]]></VALUE>
        <XPATH><![CDATA[/Entities/Secundaria1/Entidade/EmpresaSeguro/NrNormaAutorizacao]]></XPATH>
      </FIELD>
      <FIELD label="DtPublicacaoDrConstituicao">
        <TAG><![CDATA[#SECUNDÁRIA_1:EMPRESA_DE_SEGURO:DTPUBLICACAODRCONSTITUICAO#]]></TAG>
        <VALUE><![CDATA[DtPublicacaoDrConstituicao]]></VALUE>
        <XPATH><![CDATA[/Entities/Secundaria1/Entidade/EmpresaSeguro/DtPublicacaoDrConstituicao]]></XPATH>
      </FIELD>
      <FIELD label="DtaAutorizacaoISP">
        <TAG><![CDATA[#SECUNDÁRIA_1:EMPRESA_DE_SEGURO:DTAAUTORIZACAOISP#]]></TAG>
        <VALUE><![CDATA[DtaAutorizacaoISP]]></VALUE>
        <XPATH><![CDATA[/Entities/Secundaria1/Entidade/EmpresaSeguro/DtaAutorizacaoISP]]></XPATH>
      </FIELD>
      <FIELD label="DtaEncerramento">
        <TAG><![CDATA[#SECUNDÁRIA_1:EMPRESA_DE_SEGURO:DTAENCERRAMENTO#]]></TAG>
        <VALUE><![CDATA[DtaEncerramento]]></VALUE>
        <XPATH><![CDATA[/Entities/Secundaria1/Entidade/EmpresaSeguro/DtaEncerramento]]></XPATH>
      </FIELD>
      <FIELD label="Sigla">
        <TAG><![CDATA[#SECUNDÁRIA_1:EMPRESA_DE_SEGURO:SIGLA#]]></TAG>
        <VALUE><![CDATA[Sigla]]></VALUE>
        <XPATH><![CDATA[/Entities/Secundaria1/Entidade/EmpresaSeguro/Sigla]]></XPATH>
      </FIELD>
      <FIELD label="País Sede">
        <TAG><![CDATA[#SECUNDÁRIA_1:EMPRESA_DE_SEGURO:PAÍS_SEDE#]]></TAG>
        <VALUE><![CDATA[País Sede]]></VALUE>
        <XPATH><![CDATA[/Entities/Secundaria1/Entidade/EmpresaSeguro/PaísSede]]></XPATH>
      </FIELD>
      <FIELD label="Codigo Postal Sede">
        <TAG><![CDATA[#SECUNDÁRIA_1:EMPRESA_DE_SEGURO:CODIGO_POSTAL_SEDE#]]></TAG>
        <VALUE><![CDATA[Codigo Postal Sede]]></VALUE>
        <XPATH><![CDATA[/Entities/Secundaria1/Entidade/EmpresaSeguro/CodigoPostalSede]]></XPATH>
      </FIELD>
      <FIELD label="Morada Sede">
        <TAG><![CDATA[#SECUNDÁRIA_1:EMPRESA_DE_SEGURO:MORADA_SEDE#]]></TAG>
        <VALUE><![CDATA[Morada Sede]]></VALUE>
        <XPATH><![CDATA[/Entities/Secundaria1/Entidade/EmpresaSeguro/MoradaSede]]></XPATH>
      </FIELD>
      <FIELD label="Nome Sede">
        <TAG><![CDATA[#SECUNDÁRIA_1:EMPRESA_DE_SEGURO:NOME_SEDE#]]></TAG>
        <VALUE><![CDATA[Nome Sede]]></VALUE>
        <XPATH><![CDATA[/Entities/Secundaria1/Entidade/EmpresaSeguro/NomeSede]]></XPATH>
      </FIELD>
      <FIELD label="Pais Proveniencia (LPS)">
        <TAG><![CDATA[#SECUNDÁRIA_1:EMPRESA_DE_SEGURO:PAIS_PROVENIENCIA_(LPS)#]]></TAG>
        <VALUE><![CDATA[Pais Proveniencia (LPS)]]></VALUE>
        <XPATH><![CDATA[/Entities/Secundaria1/Entidade/EmpresaSeguro/PaisProveniencia]]></XPATH>
      </FIELD>
      <FIELD label="País">
        <TAG><![CDATA[#SECUNDÁRIA_1:EMPRESA_DE_SEGURO:PAÍS#]]></TAG>
        <VALUE><![CDATA[País]]></VALUE>
        <XPATH><![CDATA[/Entities/Secundaria1/Entidade/EmpresaSeguro/País]]></XPATH>
      </FIELD>
      <FIELD label="Tipo Actividade">
        <TAG><![CDATA[#SECUNDÁRIA_1:EMPRESA_DE_SEGURO:TIPO_ACTIVIDADE#]]></TAG>
        <VALUE><![CDATA[Tipo Actividade]]></VALUE>
        <XPATH><![CDATA[/Entities/Secundaria1/Entidade/EmpresaSeguro/TipoActividade]]></XPATH>
      </FIELD>
      <FIELD label="Fundos de Pensões">
        <TAG><![CDATA[#SECUNDÁRIA_1:EMPRESA_DE_SEGURO:FUNDOS_DE_PENSÕES#]]></TAG>
        <VALUE><![CDATA[Fundos de Pensões]]></VALUE>
        <XPATH><![CDATA[/Entities/Secundaria1/Entidade/EmpresaSeguro/FundosdePensões]]></XPATH>
      </FIELD>
      <FIELD label="Entidades Associadas">
        <TAG><![CDATA[#SECUNDÁRIA_1:EMPRESA_DE_SEGURO:ENTIDADES_ASSOCIADAS#]]></TAG>
        <VALUE><![CDATA[Entidades Associadas]]></VALUE>
        <XPATH><![CDATA[/Entities/Secundaria1/Entidade/EmpresaSeguro/EntidadesAssociadas]]></XPATH>
      </FIELD>
      <FIELD label="Codigo Seguro Operacao">
        <TAG><![CDATA[#SECUNDÁRIA_1:EMPRESA_DE_SEGURO:CODIGO_SEGURO_OPERACAO#]]></TAG>
        <VALUE><![CDATA[Codigo Seguro Operacao]]></VALUE>
        <XPATH><![CDATA[/Entities/Secundaria1/Entidade/EmpresaSeguro/CodigoSeguroOperacao]]></XPATH>
      </FIELD>
      <FIELD label="Codigo Ramo NV">
        <TAG><![CDATA[#SECUNDÁRIA_1:EMPRESA_DE_SEGURO:CODIGO_RAMO_NV#]]></TAG>
        <VALUE><![CDATA[Codigo Ramo NV]]></VALUE>
        <XPATH><![CDATA[/Entities/Secundaria1/Entidade/EmpresaSeguro/CodigoRamoNV]]></XPATH>
      </FIELD>
      <FIELD label="Nome Modalidade NV">
        <TAG><![CDATA[#SECUNDÁRIA_1:EMPRESA_DE_SEGURO:NOME_MODALIDADE_NV#]]></TAG>
        <VALUE><![CDATA[Nome Modalidade NV]]></VALUE>
        <XPATH><![CDATA[/Entities/Secundaria1/Entidade/EmpresaSeguro/NomeModalidadeNV]]></XPATH>
      </FIELD>
      <FIELD label="Nome Grupo Ramo NV">
        <TAG><![CDATA[#SECUNDÁRIA_1:EMPRESA_DE_SEGURO:NOME_GRUPO_RAMO_NV#]]></TAG>
        <VALUE><![CDATA[Nome Grupo Ramo NV]]></VALUE>
        <XPATH><![CDATA[/Entities/Secundaria1/Entidade/EmpresaSeguro/NomeGrupoRamoNV]]></XPATH>
      </FIELD>
      <FIELD label="Codigo Ramo VD">
        <TAG><![CDATA[#SECUNDÁRIA_1:EMPRESA_DE_SEGURO:CODIGO_RAMO_VD#]]></TAG>
        <VALUE><![CDATA[Codigo Ramo VD]]></VALUE>
        <XPATH><![CDATA[/Entities/Secundaria1/Entidade/EmpresaSeguro/CodigoRamoVD]]></XPATH>
      </FIELD>
      <FIELD label="Nome Modalidade VD">
        <TAG><![CDATA[#SECUNDÁRIA_1:EMPRESA_DE_SEGURO:NOME_MODALIDADE_VD#]]></TAG>
        <VALUE><![CDATA[Nome Modalidade VD]]></VALUE>
        <XPATH><![CDATA[/Entities/Secundaria1/Entidade/EmpresaSeguro/NomeModalidadeVD]]></XPATH>
      </FIELD>
      <FIELD label="Nome Grupo Ramo VD">
        <TAG><![CDATA[#SECUNDÁRIA_1:EMPRESA_DE_SEGURO:NOME_GRUPO_RAMO_VD#]]></TAG>
        <VALUE><![CDATA[Nome Grupo Ramo VD]]></VALUE>
        <XPATH><![CDATA[/Entities/Secundaria1/Entidade/EmpresaSeguro/NomeGrupoRamoVD]]></XPATH>
      </FIELD>
      <FIELD label="Nome actuário responsável">
        <TAG><![CDATA[#SECUNDÁRIA_1:EMPRESA_DE_SEGURO:NOME_ACTUÁRIO_RESPONSÁVEL#]]></TAG>
        <VALUE><![CDATA[Nome actuário responsável]]></VALUE>
        <XPATH><![CDATA[/Entities/Secundaria1/Entidade/EmpresaSeguro/Nomeactuárioresponsável]]></XPATH>
      </FIELD>
      <FIELD label="Classes de Seguros">
        <TAG><![CDATA[#SECUNDÁRIA_1:EMPRESA_DE_SEGURO:CLASSES_DE_SEGUROS#]]></TAG>
        <VALUE><![CDATA[Classes de Seguros]]></VALUE>
        <XPATH><![CDATA[/Entities/Secundaria1/Entidade/EmpresaSeguro/ClassesdeSeguros]]></XPATH>
      </FIELD>
      <FIELD label="Autoridade de Supervisão">
        <TAG><![CDATA[#SECUNDÁRIA_1:EMPRESA_DE_SEGURO:AUTORIDADE_DE_SUPERVISÃO#]]></TAG>
        <VALUE><![CDATA[Autoridade de Supervisão]]></VALUE>
        <XPATH><![CDATA[/Entities/Secundaria1/Entidade/EmpresaSeguro/AutoridadedeSupervisão]]></XPATH>
      </FIELD>
      <FIELD label="Codigo Postal Representante">
        <TAG><![CDATA[#SECUNDÁRIA_1:EMPRESA_DE_SEGURO:CODIGO_POSTAL_REPRESENTANTE#]]></TAG>
        <VALUE><![CDATA[Codigo Postal Representante]]></VALUE>
        <XPATH><![CDATA[/Entities/Secundaria1/Entidade/EmpresaSeguro/CodigoPostalRepresentante]]></XPATH>
      </FIELD>
      <FIELD label="Morada Representante">
        <TAG><![CDATA[#SECUNDÁRIA_1:EMPRESA_DE_SEGURO:MORADA_REPRESENTANTE#]]></TAG>
        <VALUE><![CDATA[Morada Representante]]></VALUE>
        <XPATH><![CDATA[/Entities/Secundaria1/Entidade/EmpresaSeguro/MoradaRepresentante]]></XPATH>
      </FIELD>
      <FIELD label="Nome Representante Fiscal">
        <TAG><![CDATA[#SECUNDÁRIA_1:EMPRESA_DE_SEGURO:NOME_REPRESENTANTE_FISCAL#]]></TAG>
        <VALUE><![CDATA[Nome Representante Fiscal]]></VALUE>
        <XPATH><![CDATA[/Entities/Secundaria1/Entidade/EmpresaSeguro/NomeRepresentanteFiscal]]></XPATH>
      </FIELD>
      <FIELD label="Email">
        <TAG><![CDATA[#SECUNDÁRIA_1:EMPRESA_DE_SEGURO:EMAIL#]]></TAG>
        <VALUE><![CDATA[Email]]></VALUE>
        <XPATH><![CDATA[/Entities/Secundaria1/Entidade/EmpresaSeguro/Email]]></XPATH>
      </FIELD>
      <FIELD label="Fax">
        <TAG><![CDATA[#SECUNDÁRIA_1:EMPRESA_DE_SEGURO:FAX#]]></TAG>
        <VALUE><![CDATA[Fax]]></VALUE>
        <XPATH><![CDATA[/Entities/Secundaria1/Entidade/EmpresaSeguro/Fax]]></XPATH>
      </FIELD>
      <FIELD label="Telefone">
        <TAG><![CDATA[#SECUNDÁRIA_1:EMPRESA_DE_SEGURO:TELEFONE#]]></TAG>
        <VALUE><![CDATA[Telefone]]></VALUE>
        <XPATH><![CDATA[/Entities/Secundaria1/Entidade/EmpresaSeguro/Telefone]]></XPATH>
      </FIELD>
      <FIELD label="Nome Abreviado">
        <TAG><![CDATA[#SECUNDÁRIA_1:EMPRESA_DE_SEGURO:NOME_ABREVIADO#]]></TAG>
        <VALUE><![CDATA[Nome Abreviado]]></VALUE>
        <XPATH><![CDATA[/Entities/Secundaria1/Entidade/EmpresaSeguro/NomeAbreviado]]></XPATH>
      </FIELD>
      <FIELD label="Nome Social">
        <TAG><![CDATA[#SECUNDÁRIA_1:EMPRESA_DE_SEGURO:NOME_SOCIAL#]]></TAG>
        <VALUE><![CDATA[Nome Social]]></VALUE>
        <XPATH><![CDATA[/Entities/Secundaria1/Entidade/EmpresaSeguro/NomeSocial]]></XPATH>
      </FIELD>
      <FIELD label="Forma Juridica">
        <TAG><![CDATA[#SECUNDÁRIA_1:EMPRESA_DE_SEGURO:FORMA_JURIDICA#]]></TAG>
        <VALUE><![CDATA[Forma Juridica]]></VALUE>
        <XPATH><![CDATA[/Entities/Secundaria1/Entidade/EmpresaSeguro/FormaJuridica]]></XPATH>
      </FIELD>
      <FIELD label="Regime">
        <TAG><![CDATA[#SECUNDÁRIA_1:EMPRESA_DE_SEGURO:REGIME#]]></TAG>
        <VALUE><![CDATA[Regime]]></VALUE>
        <XPATH><![CDATA[/Entities/Secundaria1/Entidade/EmpresaSeguro/Regime]]></XPATH>
      </FIELD>
      <FIELD label="Código Estatístico">
        <TAG><![CDATA[#SECUNDÁRIA_1:EMPRESA_DE_SEGURO:CÓDIGO_ESTATÍSTICO#]]></TAG>
        <VALUE><![CDATA[Código Estatístico]]></VALUE>
        <XPATH><![CDATA[/Entities/Secundaria1/Entidade/EmpresaSeguro/CódigoEstatístico]]></XPATH>
      </FIELD>
    </NODE>
  </NODE>
  <NODE label="Secundária 2" replaceTest="/Entities">
    <NODE label="Entidade Registo/Processo">
      <FIELD label="Nome Abreviado">
        <TAG><![CDATA[#SECUNDÁRIA_2:ENTIDADE_AVULSO:NOME_ABREVIADO#]]></TAG>
        <VALUE><![CDATA[Nome Abreviado]]></VALUE>
        <XPATH><![CDATA[/Entities/Secundaria2/Entidade/EntidadeAvulsa/NomeAbreviado]]></XPATH>
      </FIELD>
      <FIELD label="Nome">
        <TAG><![CDATA[#SECUNDÁRIA_2:ENTIDADE_AVULSO:NOME#]]></TAG>
        <VALUE><![CDATA[Nome]]></VALUE>
        <XPATH><![CDATA[/Entities/Secundaria2/Entidade/EntidadeAvulsa/Nome]]></XPATH>
      </FIELD>
      <FIELD label="Titulo">
        <TAG><![CDATA[#SECUNDÁRIA_2:ENTIDADE_AVULSO:TITULO#]]></TAG>
        <VALUE><![CDATA[Titulo]]></VALUE>
        <XPATH><![CDATA[/Entities/Secundaria2/Entidade/EntidadeAvulsa/Titulo]]></XPATH>
      </FIELD>
      <FIELD label="Email">
        <TAG><![CDATA[#SECUNDÁRIA_2:ENTIDADE_AVULSO:EMAIL#]]></TAG>
        <VALUE><![CDATA[Email]]></VALUE>
        <XPATH><![CDATA[/Entities/Secundaria2/Entidade/EntidadeAvulsa/Email]]></XPATH>
      </FIELD>
      <FIELD label="Fax">
        <TAG><![CDATA[#SECUNDÁRIA_2:ENTIDADE_AVULSO:FAX#]]></TAG>
        <VALUE><![CDATA[Fax]]></VALUE>
        <XPATH><![CDATA[/Entities/Secundaria2/Entidade/EntidadeAvulsa/Fax]]></XPATH>
      </FIELD>
      <FIELD label="Telefone">
        <TAG><![CDATA[#SECUNDÁRIA_2:ENTIDADE_AVULSO:TELEFONE#]]></TAG>
        <VALUE><![CDATA[Telefone]]></VALUE>
        <XPATH><![CDATA[/Entities/Secundaria2/Entidade/EntidadeAvulsa/Telefone]]></XPATH>
      </FIELD>
      <FIELD label="Nif">
        <TAG><![CDATA[#SECUNDÁRIA_2:ENTIDADE_AVULSO:NIF#]]></TAG>
        <VALUE><![CDATA[Nif]]></VALUE>
        <XPATH><![CDATA[/Entities/Secundaria2/Entidade/EntidadeAvulsa/Nif]]></XPATH>
      </FIELD>
      <FIELD label="Morada ">
        <TAG><![CDATA[#SECUNDÁRIA_2:ENTIDADE_AVULSO:MORADA_#]]></TAG>
        <VALUE><![CDATA[Morada ]]></VALUE>
        <XPATH><![CDATA[/Entities/Secundaria2/Entidade/EntidadeAvulsa/XMorada]]></XPATH>
      </FIELD>
      <FIELD label="Localidade">
        <TAG><![CDATA[#SECUNDÁRIA_2:ENTIDADE_AVULSO:LOCALIDADE#]]></TAG>
        <VALUE><![CDATA[Localidade]]></VALUE>
        <XPATH><![CDATA[/Entities/Secundaria2/Entidade/EntidadeAvulsa/Localidade]]></XPATH>
      </FIELD>
      <NODE label="Codigo Postal">
        <FIELD label="Codigo Postal 4">
          <TAG><![CDATA[#SECUNDÁRIA_2:ENTIDADE_AVULSO:CODIGO_POSTAL:CODIGO_POSTAL_4#]]></TAG>
          <VALUE><![CDATA[Codigo Postal 4]]></VALUE>
          <XPATH><![CDATA[/Entities/Secundaria2/Entidade/EntidadeAvulsa/CodigoPostal/CodPostal4]]></XPATH>
        </FIELD>
        <FIELD label="Codigo Postal 3">
          <TAG><![CDATA[#SECUNDÁRIA_2:ENTIDADE_AVULSO:CODIGO_POSTAL:CODIGO_POSTAL_3#]]></TAG>
          <VALUE><![CDATA[Codigo Postal 3]]></VALUE>
          <XPATH><![CDATA[/Entities/Secundaria2/Entidade/EntidadeAvulsa/CodigoPostal/CodPostal3]]></XPATH>
        </FIELD>
        <FIELD label="Localidade">
          <TAG><![CDATA[#SECUNDÁRIA_2:ENTIDADE_AVULSO:CODIGO_POSTAL:LOCALIDADE#]]></TAG>
          <VALUE><![CDATA[Localidade]]></VALUE>
          <XPATH><![CDATA[/Entities/Secundaria2/Entidade/EntidadeAvulsa/CodigoPostal/LocalidadePostal]]></XPATH>
        </FIELD>
      </NODE>
      <FIELD label="Morada Correio">
        <TAG><![CDATA[#SECUNDÁRIA_2:ENTIDADE_AVULSO:MORADACORREIO#]]></TAG>
        <VALUE><![CDATA[MoradaCorreio]]></VALUE>
        <XPATH><![CDATA[/Entities/Secundaria2/Entidade/EntidadeAvulsa/MoradaCorreio]]></XPATH>
      </FIELD>
      <FIELD label="Localidade Correio">
        <TAG><![CDATA[#SECUNDÁRIA_2:ENTIDADE_AVULSO:LOCALIDADECORREIO#]]></TAG>
        <VALUE><![CDATA[LocalidadeCorreio]]></VALUE>
        <XPATH><![CDATA[/Entities/Secundaria2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2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2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2/Entidade/EntidadeAvulsa/CodigoPostalCorreio/Localidade]]></XPATH>
        </FIELD>
      </NODE>
    </NODE>
    <NODE label="Outra Entidade">
      <FIELD label="Nif">
        <TAG><![CDATA[#SECUNDÁRIA_2:OUTRA_ENTIDADE:NIF#]]></TAG>
        <VALUE><![CDATA[Nif]]></VALUE>
        <XPATH><![CDATA[/Entities/Secundaria2/Entidade/OutraEntidade/Nif]]></XPATH>
      </FIELD>
      <FIELD label="Nome Abreviado">
        <TAG><![CDATA[#SECUNDÁRIA_2:OUTRA_ENTIDADE:NOME_ABREVIADO#]]></TAG>
        <VALUE><![CDATA[Nome Abreviado]]></VALUE>
        <XPATH><![CDATA[/Entities/Secundaria2/Entidade/OutraEntidade/NomeAbreviado]]></XPATH>
      </FIELD>
      <FIELD label="Nome">
        <TAG><![CDATA[#SECUNDÁRIA_2:OUTRA_ENTIDADE:NOME#]]></TAG>
        <VALUE><![CDATA[Nome]]></VALUE>
        <XPATH><![CDATA[/Entities/Secundaria2/Entidade/OutraEntidade/Nome]]></XPATH>
      </FIELD>
      <FIELD label="Tipo">
        <TAG><![CDATA[#SECUNDÁRIA_2:OUTRA_ENTIDADE:TIPO#]]></TAG>
        <VALUE><![CDATA[Tipo]]></VALUE>
        <XPATH><![CDATA[/Entities/Secundaria2/Entidade/OutraEntidade/Tipo]]></XPATH>
      </FIELD>
      <FIELD label="Data Encerramento">
        <TAG><![CDATA[#SECUNDÁRIA_2:OUTRA_ENTIDADE:DATA_ENCERRAMENTO#]]></TAG>
        <VALUE><![CDATA[Data Encerramento]]></VALUE>
        <XPATH><![CDATA[/Entities/Secundaria2/Entidade/OutraEntidade/DataEncerramento]]></XPATH>
      </FIELD>
      <FIELD label="Email">
        <TAG><![CDATA[#SECUNDÁRIA_2:OUTRA_ENTIDADE:EMAIL#]]></TAG>
        <VALUE><![CDATA[Email]]></VALUE>
        <XPATH><![CDATA[/Entities/Secundaria2/Entidade/OutraEntidade/Email]]></XPATH>
      </FIELD>
      <FIELD label="Fax">
        <TAG><![CDATA[#SECUNDÁRIA_2:OUTRA_ENTIDADE:FAX#]]></TAG>
        <VALUE><![CDATA[Fax]]></VALUE>
        <XPATH><![CDATA[/Entities/Secundaria2/Entidade/OutraEntidade/Fax]]></XPATH>
      </FIELD>
      <FIELD label="Telefone">
        <TAG><![CDATA[#SECUNDÁRIA_2:OUTRA_ENTIDADE:TELEFONE#]]></TAG>
        <VALUE><![CDATA[Telefone]]></VALUE>
        <XPATH><![CDATA[/Entities/Secundaria2/Entidade/OutraEntidade/Telefone]]></XPATH>
      </FIELD>
      <FIELD label="Codigo Postal Estrangeiro">
        <TAG><![CDATA[#SECUNDÁRIA_2:OUTRA_ENTIDADE:CODIGO_POSTAL_ESTRANGEIRO#]]></TAG>
        <VALUE><![CDATA[Codigo Postal Estrangeiro]]></VALUE>
        <XPATH><![CDATA[/Entities/Secundaria2/Entidade/OutraEntidade/CodigoPostalEstrangeiro]]></XPATH>
      </FIELD>
    </NODE>
    <NODE label="Mediador">
      <FIELD label="Nome Abreviado">
        <TAG><![CDATA[#SECUNDÁRIA_2:MEDIADOR:NOME_ABREVIADO#]]></TAG>
        <VALUE><![CDATA[Nome Abreviado]]></VALUE>
        <XPATH><![CDATA[/Entities/Secundaria2/Entidade/Mediador/NomeAbreviado]]></XPATH>
      </FIELD>
      <FIELD label="Nome Social">
        <TAG><![CDATA[#SECUNDÁRIA_2:MEDIADOR:NOME_SOCIAL#]]></TAG>
        <VALUE><![CDATA[Nome Social]]></VALUE>
        <XPATH><![CDATA[/Entities/Secundaria2/Entidade/Mediador/NomeSocial]]></XPATH>
      </FIELD>
      <FIELD label="Numero Mediador">
        <TAG><![CDATA[#SECUNDÁRIA_2:MEDIADOR:NUMERO_MEDIADOR#]]></TAG>
        <VALUE><![CDATA[Numero Mediador]]></VALUE>
        <XPATH><![CDATA[/Entities/Secundaria2/Entidade/Mediador/NumeroMediador]]></XPATH>
      </FIELD>
      <FIELD label="Ramos">
        <TAG><![CDATA[#SECUNDÁRIA_2:MEDIADOR:RAMOS#]]></TAG>
        <VALUE><![CDATA[Ramos]]></VALUE>
        <XPATH><![CDATA[/Entities/Secundaria2/Entidade/Mediador/Ramos]]></XPATH>
      </FIELD>
      <FIELD label="Tipo Mediador">
        <TAG><![CDATA[#SECUNDÁRIA_2:MEDIADOR:TIPO_MEDIADOR#]]></TAG>
        <VALUE><![CDATA[Tipo Mediador]]></VALUE>
        <XPATH><![CDATA[/Entities/Secundaria2/Entidade/Mediador/TipoMediador]]></XPATH>
      </FIELD>
      <FIELD label="Email">
        <TAG><![CDATA[#SECUNDÁRIA_2:MEDIADOR:EMAIL#]]></TAG>
        <VALUE><![CDATA[Email]]></VALUE>
        <XPATH><![CDATA[/Entities/Secundaria2/Entidade/Mediador/Email]]></XPATH>
      </FIELD>
      <FIELD label="Fax">
        <TAG><![CDATA[#SECUNDÁRIA_2:MEDIADOR:FAX#]]></TAG>
        <VALUE><![CDATA[Fax]]></VALUE>
        <XPATH><![CDATA[/Entities/Secundaria2/Entidade/Mediador/Fax]]></XPATH>
      </FIELD>
      <FIELD label="Telefone">
        <TAG><![CDATA[#SECUNDÁRIA_2:MEDIADOR:TELEFONE#]]></TAG>
        <VALUE><![CDATA[Telefone]]></VALUE>
        <XPATH><![CDATA[/Entities/Secundaria2/Entidade/Mediador/Telefone]]></XPATH>
      </FIELD>
    </NODE>
    <NODE label="Fundo">
      <FIELD label="Data Extinção">
        <TAG><![CDATA[#SECUNDÁRIA_2:FUNDO:DATA_EXTINÇÃO#]]></TAG>
        <VALUE><![CDATA[Data Extinção]]></VALUE>
        <XPATH><![CDATA[/Entities/Secundaria2/Entidade/Fundo/DataExtinção]]></XPATH>
      </FIELD>
      <FIELD label="Tipo">
        <TAG><![CDATA[#SECUNDÁRIA_2:FUNDO:TIPO#]]></TAG>
        <VALUE><![CDATA[Tipo]]></VALUE>
        <XPATH><![CDATA[/Entities/Secundaria2/Entidade/Fundo/Tipo]]></XPATH>
      </FIELD>
      <FIELD label="NomeAbreviado">
        <TAG><![CDATA[#SECUNDÁRIA_2:FUNDO:NOMEABREVIADO#]]></TAG>
        <VALUE><![CDATA[NomeAbreviado]]></VALUE>
        <XPATH><![CDATA[/Entities/Secundaria2/Entidade/Fundo/NomeAbreviado]]></XPATH>
      </FIELD>
      <FIELD label="Nome">
        <TAG><![CDATA[#SECUNDÁRIA_2:FUNDO:NOME#]]></TAG>
        <VALUE><![CDATA[Nome]]></VALUE>
        <XPATH><![CDATA[/Entities/Secundaria2/Entidade/Fundo/Nome]]></XPATH>
      </FIELD>
      <FIELD label="Numero">
        <TAG><![CDATA[#SECUNDÁRIA_2:FUNDO:NUMERO#]]></TAG>
        <VALUE><![CDATA[Numero]]></VALUE>
        <XPATH><![CDATA[/Entities/Secundaria2/Entidade/Fundo/Numero]]></XPATH>
      </FIELD>
    </NODE>
    <NODE label="Empresa de Seguro">
      <FIELD label="Nome Abreviado">
        <TAG><![CDATA[#SECUNDÁRIA_2:EMPRESA_DE_SEGURO:NOME_ABREVIADO#]]></TAG>
        <VALUE><![CDATA[Nome Abreviado]]></VALUE>
        <XPATH><![CDATA[/Entities/Secundaria2/Entidade/EmpresaSeguro/NomeAbreviado]]></XPATH>
      </FIELD>
      <FIELD label="Nome Social">
        <TAG><![CDATA[#SECUNDÁRIA_2:EMPRESA_DE_SEGURO:NOME_SOCIAL#]]></TAG>
        <VALUE><![CDATA[Nome Social]]></VALUE>
        <XPATH><![CDATA[/Entities/Secundaria2/Entidade/EmpresaSeguro/NomeSocial]]></XPATH>
      </FIELD>
      <FIELD label="Forma Juridica">
        <TAG><![CDATA[#SECUNDÁRIA_2:EMPRESA_DE_SEGURO:FORMA_JURIDICA#]]></TAG>
        <VALUE><![CDATA[Forma Juridica]]></VALUE>
        <XPATH><![CDATA[/Entities/Secundaria2/Entidade/EmpresaSeguro/FormaJuridica]]></XPATH>
      </FIELD>
      <FIELD label="Regime">
        <TAG><![CDATA[#SECUNDÁRIA_2:EMPRESA_DE_SEGURO:REGIME#]]></TAG>
        <VALUE><![CDATA[Regime]]></VALUE>
        <XPATH><![CDATA[/Entities/Secundaria2/Entidade/EmpresaSeguro/Regime]]></XPATH>
      </FIELD>
      <FIELD label="Código Estatístico">
        <TAG><![CDATA[#SECUNDÁRIA_2:EMPRESA_DE_SEGURO:CÓDIGO_ESTATÍSTICO#]]></TAG>
        <VALUE><![CDATA[Código Estatístico]]></VALUE>
        <XPATH><![CDATA[/Entities/Secundaria2/Entidade/EmpresaSeguro/CódigoEstatístico]]></XPATH>
      </FIELD>
      <FIELD label="DtaPublicacaoDR">
        <TAG><![CDATA[#SECUNDÁRIA_2:EMPRESA_DE_SEGURO:DTAPUBLICACAODR#]]></TAG>
        <VALUE><![CDATA[DtaPublicacaoDR]]></VALUE>
        <XPATH><![CDATA[/Entities/Secundaria2/Entidade/EmpresaSeguro/DtaPublicacaoDR]]></XPATH>
      </FIELD>
      <FIELD label="NumeroAgregadoPrincipal">
        <TAG><![CDATA[#SECUNDÁRIA_2:EMPRESA_DE_SEGURO:NUMEROAGREGADOPRINCIPAL#]]></TAG>
        <VALUE><![CDATA[NumeroAgregadoPrincipal]]></VALUE>
        <XPATH><![CDATA[/Entities/Secundaria2/Entidade/EmpresaSeguro/NumeroAgregadoPrincipal]]></XPATH>
      </FIELD>
      <FIELD label="NrNormaAutorizacao">
        <TAG><![CDATA[#SECUNDÁRIA_2:EMPRESA_DE_SEGURO:NRNORMAAUTORIZACAO#]]></TAG>
        <VALUE><![CDATA[NrNormaAutorizacao]]></VALUE>
        <XPATH><![CDATA[/Entities/Secundaria2/Entidade/EmpresaSeguro/NrNormaAutorizacao]]></XPATH>
      </FIELD>
      <FIELD label="DtPublicacaoDrConstituicao">
        <TAG><![CDATA[#SECUNDÁRIA_2:EMPRESA_DE_SEGURO:DTPUBDRCONST#]]></TAG>
        <VALUE><![CDATA[DtPublicacaoDrConstituicao]]></VALUE>
        <XPATH><![CDATA[/Entities/Secundaria2/Entidade/EmpresaSeguro/DtPublicacaoDrConstituicao]]></XPATH>
      </FIELD>
      <FIELD label="DtaAutorizacaoISP">
        <TAG><![CDATA[#SECUNDÁRIA_2:EMPRESA_DE_SEGURO:DTAAUTORIZACAOISP#]]></TAG>
        <VALUE><![CDATA[DtaAutorizacaoISP]]></VALUE>
        <XPATH><![CDATA[/Entities/Secundaria2/Entidade/EmpresaSeguro/DtaAutorizacaoISP]]></XPATH>
      </FIELD>
      <FIELD label="DtaEncerramento">
        <TAG><![CDATA[#SECUNDÁRIA_2:EMPRESA_DE_SEGURO:DTAENCERRAMENTO#]]></TAG>
        <VALUE><![CDATA[DtaEncerramento]]></VALUE>
        <XPATH><![CDATA[/Entities/Secundaria2/Entidade/EmpresaSeguro/DtaEncerramento]]></XPATH>
      </FIELD>
      <FIELD label="Sigla">
        <TAG><![CDATA[#SECUNDÁRIA_2:EMPRESA_DE_SEGURO:SIGLA#]]></TAG>
        <VALUE><![CDATA[Sigla]]></VALUE>
        <XPATH><![CDATA[/Entities/Secundaria2/Entidade/EmpresaSeguro/Sigla]]></XPATH>
      </FIELD>
      <FIELD label="País Sede">
        <TAG><![CDATA[#SECUNDÁRIA_2:EMPRESA_DE_SEGURO:PAÍS_SEDE#]]></TAG>
        <VALUE><![CDATA[País Sede]]></VALUE>
        <XPATH><![CDATA[/Entities/Secundaria2/Entidade/EmpresaSeguro/PaísSede]]></XPATH>
      </FIELD>
      <FIELD label="Nome Sede">
        <TAG><![CDATA[#SECUNDÁRIA_2:EMPRESA_DE_SEGURO:NOME_SEDE#]]></TAG>
        <VALUE><![CDATA[Nome Sede]]></VALUE>
        <XPATH><![CDATA[/Entities/Secundaria2/Entidade/EmpresaSeguro/NomeSede]]></XPATH>
      </FIELD>
      <FIELD label="Morada Sede">
        <TAG><![CDATA[#SECUNDÁRIA_2:EMPRESA_DE_SEGURO:MORADA_SEDE#]]></TAG>
        <VALUE><![CDATA[Morada Sede]]></VALUE>
        <XPATH><![CDATA[/Entities/Secundaria2/Entidade/EmpresaSeguro/MoradaSede]]></XPATH>
      </FIELD>
      <FIELD label="Codigo Postal Sede">
        <TAG><![CDATA[#SECUNDÁRIA_2:EMPRESA_DE_SEGURO:CODIGO_POSTAL_SEDE#]]></TAG>
        <VALUE><![CDATA[Codigo Postal Sede]]></VALUE>
        <XPATH><![CDATA[/Entities/Secundaria2/Entidade/EmpresaSeguro/CodigoPostalSede]]></XPATH>
      </FIELD>
      <FIELD label="Pais Proveniencia (LPS)">
        <TAG><![CDATA[#SECUNDÁRIA_2:EMPRESA_DE_SEGURO:PAIS_PROVENIENCIA_(LPS)#]]></TAG>
        <VALUE><![CDATA[Pais Proveniencia (LPS)]]></VALUE>
        <XPATH><![CDATA[/Entities/Secundaria2/Entidade/EmpresaSeguro/PaisProveniencia]]></XPATH>
      </FIELD>
      <FIELD label="País">
        <TAG><![CDATA[#SECUNDÁRIA_2:EMPRESA_DE_SEGURO:PAÍS#]]></TAG>
        <VALUE><![CDATA[País]]></VALUE>
        <XPATH><![CDATA[/Entities/Secundaria2/Entidade/EmpresaSeguro/País]]></XPATH>
      </FIELD>
      <FIELD label="Tipo Actividade">
        <TAG><![CDATA[#SECUNDÁRIA_2:EMPRESA_DE_SEGURO:TIPO_ACTIVIDADE#]]></TAG>
        <VALUE><![CDATA[Tipo Actividade]]></VALUE>
        <XPATH><![CDATA[/Entities/Secundaria2/Entidade/EmpresaSeguro/TipoActividade]]></XPATH>
      </FIELD>
      <FIELD label="Fundos de Pensões">
        <TAG><![CDATA[#SECUNDÁRIA_2:EMPRESA_DE_SEGURO:FUNDOS_DE_PENSÕES#]]></TAG>
        <VALUE><![CDATA[Fundos de Pensões]]></VALUE>
        <XPATH><![CDATA[/Entities/Secundaria2/Entidade/EmpresaSeguro/FundosdePensões]]></XPATH>
      </FIELD>
      <FIELD label="Entidades Associadas">
        <TAG><![CDATA[#SECUNDÁRIA_2:EMPRESA_DE_SEGURO:ENTIDADES_ASSOCIADAS#]]></TAG>
        <VALUE><![CDATA[Entidades Associadas]]></VALUE>
        <XPATH><![CDATA[/Entities/Secundaria2/Entidade/EmpresaSeguro/EntidadesAssociadas]]></XPATH>
      </FIELD>
      <FIELD label="Codigo Seguro Operacao">
        <TAG><![CDATA[#SECUNDÁRIA_2:EMPRESA_DE_SEGURO:CODIGO_SEGURO_OPERACAO#]]></TAG>
        <VALUE><![CDATA[Codigo Seguro Operacao]]></VALUE>
        <XPATH><![CDATA[/Entities/Secundaria2/Entidade/EmpresaSeguro/CodigoSeguroOperacao]]></XPATH>
      </FIELD>
      <FIELD label="Codigo Ramo NV">
        <TAG><![CDATA[#SECUNDÁRIA_2:EMPRESA_DE_SEGURO:CODIGO_RAMO_NV#]]></TAG>
        <VALUE><![CDATA[Codigo Ramo NV]]></VALUE>
        <XPATH><![CDATA[/Entities/Secundaria2/Entidade/EmpresaSeguro/CodigoRamoNV]]></XPATH>
      </FIELD>
      <FIELD label="Nome Modalidade NV">
        <TAG><![CDATA[#SECUNDÁRIA_2:EMPRESA_DE_SEGURO:NOME_MODALIDADE_NV#]]></TAG>
        <VALUE><![CDATA[Nome Modalidade NV]]></VALUE>
        <XPATH><![CDATA[/Entities/Secundaria2/Entidade/EmpresaSeguro/NomeModalidadeNV]]></XPATH>
      </FIELD>
      <FIELD label="Nome Grupo Ramo NV">
        <TAG><![CDATA[#SECUNDÁRIA_2:EMPRESA_DE_SEGURO:NOME_GRUPO_RAMO_NV#]]></TAG>
        <VALUE><![CDATA[Nome Grupo Ramo NV]]></VALUE>
        <XPATH><![CDATA[/Entities/Secundaria2/Entidade/EmpresaSeguro/NomeGrupoRamoNV]]></XPATH>
      </FIELD>
      <FIELD label="Codigo Ramo VD">
        <TAG><![CDATA[#SECUNDÁRIA_2:EMPRESA_DE_SEGURO:CODIGO_RAMO_VD#]]></TAG>
        <VALUE><![CDATA[Codigo Ramo VD]]></VALUE>
        <XPATH><![CDATA[/Entities/Secundaria2/Entidade/EmpresaSeguro/CodigoRamoVD]]></XPATH>
      </FIELD>
      <FIELD label="Nome Modalidade VD">
        <TAG><![CDATA[#SECUNDÁRIA_2:EMPRESA_DE_SEGURO:NOME_MODALIDADE_VD#]]></TAG>
        <VALUE><![CDATA[Nome Modalidade VD]]></VALUE>
        <XPATH><![CDATA[/Entities/Secundaria2/Entidade/EmpresaSeguro/NomeModalidadeVD]]></XPATH>
      </FIELD>
      <FIELD label="Nome Grupo Ramo VD">
        <TAG><![CDATA[#SECUNDÁRIA_2:EMPRESA_DE_SEGURO:NOME_GRUPO_RAMO_VD#]]></TAG>
        <VALUE><![CDATA[Nome Grupo Ramo VD]]></VALUE>
        <XPATH><![CDATA[/Entities/Secundaria2/Entidade/EmpresaSeguro/NomeGrupoRamoVD]]></XPATH>
      </FIELD>
      <FIELD label="Nome actuário responsável">
        <TAG><![CDATA[#SECUNDÁRIA_2:EMPRESA_DE_SEGURO:NOME_ACTUÁRIO_RESPONSÁVEL#]]></TAG>
        <VALUE><![CDATA[Nome actuário responsável]]></VALUE>
        <XPATH><![CDATA[/Entities/Secundaria2/Entidade/EmpresaSeguro/Nomeactuárioresponsável]]></XPATH>
      </FIELD>
      <FIELD label="Classes de Seguros">
        <TAG><![CDATA[#SECUNDÁRIA_2:EMPRESA_DE_SEGURO:CLASSES_DE_SEGUROS#]]></TAG>
        <VALUE><![CDATA[Classes de Seguros]]></VALUE>
        <XPATH><![CDATA[/Entities/Secundaria2/Entidade/EmpresaSeguro/ClassesdeSeguros]]></XPATH>
      </FIELD>
      <FIELD label="Autoridade de Supervisão">
        <TAG><![CDATA[#SECUNDÁRIA_2:EMPRESA_DE_SEGURO:AUTORIDADE_DE_SUPERVISÃO#]]></TAG>
        <VALUE><![CDATA[Autoridade de Supervisão]]></VALUE>
        <XPATH><![CDATA[/Entities/Secundaria2/Entidade/EmpresaSeguro/AutoridadedeSupervisão]]></XPATH>
      </FIELD>
      <FIELD label="Codigo Postal Representante">
        <TAG><![CDATA[#SECUNDÁRIA_2:EMPRESA_DE_SEGURO:CODIGO_POSTAL_REPRESENTANTE#]]></TAG>
        <VALUE><![CDATA[Codigo Postal Representante]]></VALUE>
        <XPATH><![CDATA[/Entities/Secundaria2/Entidade/EmpresaSeguro/CodigoPostalRepresentante]]></XPATH>
      </FIELD>
      <FIELD label="Morada Representante">
        <TAG><![CDATA[#SECUNDÁRIA_2:EMPRESA_DE_SEGURO:MORADA_REPRESENTANTE#]]></TAG>
        <VALUE><![CDATA[Morada Representante]]></VALUE>
        <XPATH><![CDATA[/Entities/Secundaria2/Entidade/EmpresaSeguro/MoradaRepresentante]]></XPATH>
      </FIELD>
      <FIELD label="Nome Representante Fiscal">
        <TAG><![CDATA[#SECUNDÁRIA_2:EMPRESA_DE_SEGURO:NOME_REPRESENTANTE_FISCAL#]]></TAG>
        <VALUE><![CDATA[Nome Representante Fiscal]]></VALUE>
        <XPATH><![CDATA[/Entities/Secundaria2/Entidade/EmpresaSeguro/NomeRepresentanteFiscal]]></XPATH>
      </FIELD>
      <FIELD label="Email">
        <TAG><![CDATA[#SECUNDÁRIA_2:EMPRESA_DE_SEGURO:EMAIL#]]></TAG>
        <VALUE><![CDATA[Email]]></VALUE>
        <XPATH><![CDATA[/Entities/Secundaria2/Entidade/EmpresaSeguro/Email]]></XPATH>
      </FIELD>
      <FIELD label="Fax">
        <TAG><![CDATA[#SECUNDÁRIA_2:EMPRESA_DE_SEGURO:FAX#]]></TAG>
        <VALUE><![CDATA[Fax]]></VALUE>
        <XPATH><![CDATA[/Entities/Secundaria2/Entidade/EmpresaSeguro/Fax]]></XPATH>
      </FIELD>
      <FIELD label="Telefone">
        <TAG><![CDATA[#SECUNDÁRIA_2:EMPRESA_DE_SEGURO:TELEFONE#]]></TAG>
        <VALUE><![CDATA[Telefone]]></VALUE>
        <XPATH><![CDATA[/Entities/Secundaria2/Entidade/EmpresaSeguro/Telefone]]></XPATH>
      </FIELD>
    </NODE>
    <NODE label="SGPS">
      <FIELD label="NomeAbreviado">
        <TAG><![CDATA[#SECUNDÁRIA_2:SGPS:NOMEABREVIADO#]]></TAG>
        <VALUE><![CDATA[NomeAbreviado]]></VALUE>
        <XPATH><![CDATA[/Entities/Secundaria2/Entidade/SGPS/NomeAbreviado]]></XPATH>
      </FIELD>
      <FIELD label="Nome">
        <TAG><![CDATA[#SECUNDÁRIA_2:SGPS:NOME#]]></TAG>
        <VALUE><![CDATA[Nome]]></VALUE>
        <XPATH><![CDATA[/Entities/Secundaria2/Entidade/SGPS/NomeSocial]]></XPATH>
      </FIELD>
      <FIELD label="Numero">
        <TAG><![CDATA[#SECUNDÁRIA_2:SGPS:NUMERO#]]></TAG>
        <VALUE><![CDATA[CodigoEstatistico]]></VALUE>
        <XPATH><![CDATA[/Entities/Secundaria2/Entidade/SGPS/CodigoEstatistico]]></XPATH>
      </FIELD>
      <FIELD label="Contas Consolidadas">
        <TAG><![CDATA[#SECUNDÁRIA_2:SGPS:CONTASCONSOLIDADAS#]]></TAG>
        <VALUE><![CDATA[ContasConsolidadas]]></VALUE>
        <XPATH><![CDATA[/Entities/Secundaria2/Entidade/SGPS/ContasConsolidadas]]></XPATH>
      </FIELD>
      <FIELD label="Data de Encerramento">
        <TAG><![CDATA[#SECUNDÁRIA_2:SGPS:DTENCERRAMENTO#]]></TAG>
        <VALUE><![CDATA[DtEncerramento]]></VALUE>
        <XPATH><![CDATA[/Entities/Secundaria2/Entidade/SGPS/DtEncerramento]]></XPATH>
      </FIELD>
      <FIELD label="Telefone">
        <TAG><![CDATA[#SECUNDÁRIA_2:SGPS:TELEFONE#]]></TAG>
        <VALUE><![CDATA[Telefone]]></VALUE>
        <XPATH><![CDATA[/Entities/Secundaria2/Entidade/SGPS/Telefone]]></XPATH>
      </FIELD>
      <FIELD label="Fax">
        <TAG><![CDATA[#SECUNDÁRIA_2:SGPS:FAX#]]></TAG>
        <VALUE><![CDATA[Fax]]></VALUE>
        <XPATH><![CDATA[/Entities/Secundaria2/Entidade/SGPS/Fax]]></XPATH>
      </FIELD>
    </NODE>
    <NODE label="SGPF">
      <FIELD label="NomeAbreviado">
        <TAG><![CDATA[#SECUNDÁRIA_2:SGFP:NOMEABREVIADO#]]></TAG>
        <VALUE><![CDATA[NomeAbreviado]]></VALUE>
        <XPATH><![CDATA[/Entities/Secundaria2/Entidade/SGFP/NomeAbreviado]]></XPATH>
      </FIELD>
      <FIELD label="Nome">
        <TAG><![CDATA[#SECUNDÁRIA_2:SGFP:NOME#]]></TAG>
        <VALUE><![CDATA[Nome]]></VALUE>
        <XPATH><![CDATA[/Entities/Secundaria2/Entidade/SGFP/NomeSocial]]></XPATH>
      </FIELD>
      <FIELD label="Número">
        <TAG><![CDATA[#SECUNDÁRIA_2:SGFP:NUMERO#]]></TAG>
        <VALUE><![CDATA[CodigoEstatistico]]></VALUE>
        <XPATH><![CDATA[/Entities/Secundaria2/Entidade/SGFP/CodigoEstatistico]]></XPATH>
      </FIELD>
      <FIELD label="Data de Encerramento">
        <TAG><![CDATA[#SECUNDÁRIA_2:SGFP:DTENCERRAMENTO#]]></TAG>
        <VALUE><![CDATA[DtEncerramento]]></VALUE>
        <XPATH><![CDATA[/Entities/Secundaria2/Entidade/SGFP/DtEncerramento]]></XPATH>
      </FIELD>
      <FIELD label="Telefone">
        <TAG><![CDATA[#SECUNDÁRIA_2:SGFP:TELEFONE#]]></TAG>
        <VALUE><![CDATA[Telefone]]></VALUE>
        <XPATH><![CDATA[/Entities/Secundaria2/Entidade/SGFP/Telefone]]></XPATH>
      </FIELD>
      <FIELD label="Fax">
        <TAG><![CDATA[#SECUNDÁRIA_2:SGFP:FAX#]]></TAG>
        <VALUE><![CDATA[Fax]]></VALUE>
        <XPATH><![CDATA[/Entities/Secundaria2/Entidade/SGFP/Fax]]></XPATH>
      </FIELD>
    </NODE>
  </NODE>
  <NODE label="Secundária 3" replaceTest="/Entities">
    <NODE label="Entidade Registo/Processo">
      <FIELD label="Email">
        <TAG><![CDATA[#SECUNDÁRIA_3:ENTIDADE_AVULSO:EMAIL#]]></TAG>
        <VALUE><![CDATA[Email]]></VALUE>
        <XPATH><![CDATA[/Entities/Secundaria3/Entidade/EntidadeAvulsa/Email]]></XPATH>
      </FIELD>
      <FIELD label="Fax">
        <TAG><![CDATA[#SECUNDÁRIA_3:ENTIDADE_AVULSO:FAX#]]></TAG>
        <VALUE><![CDATA[Fax]]></VALUE>
        <XPATH><![CDATA[/Entities/Secundaria3/Entidade/EntidadeAvulsa/Fax]]></XPATH>
      </FIELD>
      <FIELD label="Telefone">
        <TAG><![CDATA[#SECUNDÁRIA_3:ENTIDADE_AVULSO:TELEFONE#]]></TAG>
        <VALUE><![CDATA[Telefone]]></VALUE>
        <XPATH><![CDATA[/Entities/Secundaria3/Entidade/EntidadeAvulsa/Telefone]]></XPATH>
      </FIELD>
      <FIELD label="Nif">
        <TAG><![CDATA[#SECUNDÁRIA_3:ENTIDADE_AVULSO:NIF#]]></TAG>
        <VALUE><![CDATA[Nif]]></VALUE>
        <XPATH><![CDATA[/Entities/Secundaria3/Entidade/EntidadeAvulsa/Nif]]></XPATH>
      </FIELD>
      <FIELD label="Nome Abreviado">
        <TAG><![CDATA[#SECUNDÁRIA_3:ENTIDADE_AVULSO:NOME_ABREVIADO#]]></TAG>
        <VALUE><![CDATA[Nome Abreviado]]></VALUE>
        <XPATH><![CDATA[/Entities/Secundaria3/Entidade/EntidadeAvulsa/NomeAbreviado]]></XPATH>
      </FIELD>
      <FIELD label="Nome">
        <TAG><![CDATA[#SECUNDÁRIA_3:ENTIDADE_AVULSO:NOME#]]></TAG>
        <VALUE><![CDATA[Nome]]></VALUE>
        <XPATH><![CDATA[/Entities/Secundaria3/Entidade/EntidadeAvulsa/Nome]]></XPATH>
      </FIELD>
      <FIELD label="Titulo">
        <TAG><![CDATA[#SECUNDÁRIA_3:ENTIDADE_AVULSO:TITULO#]]></TAG>
        <VALUE><![CDATA[Titulo]]></VALUE>
        <XPATH><![CDATA[/Entities/Secundaria3/Entidade/EntidadeAvulsa/Titulo]]></XPATH>
      </FIELD>
      <FIELD label="Morada ">
        <TAG><![CDATA[#SECUNDÁRIA_3:ENTIDADE_AVULSO:MORADA_#]]></TAG>
        <VALUE><![CDATA[Morada ]]></VALUE>
        <XPATH><![CDATA[/Entities/Secundaria3/Entidade/EntidadeAvulsa/XMorada]]></XPATH>
      </FIELD>
      <FIELD label="Localidade">
        <TAG><![CDATA[#SECUNDÁRIA_3:ENTIDADE_AVULSO:LOCALIDADE#]]></TAG>
        <VALUE><![CDATA[Localidade]]></VALUE>
        <XPATH><![CDATA[/Entities/Secundaria3/Entidade/EntidadeAvulsa/Localidade]]></XPATH>
      </FIELD>
      <NODE label="Codigo Postal">
        <FIELD label="Codigo Postal 4">
          <TAG><![CDATA[#SECUNDÁRIA_3:ENTIDADE_AVULSO:CODIGO_POSTAL:CODIGO_POSTAL_4#]]></TAG>
          <VALUE><![CDATA[Codigo Postal 4]]></VALUE>
          <XPATH><![CDATA[/Entities/Secundaria3/Entidade/EntidadeAvulsa/CodigoPostal/CodPostal4]]></XPATH>
        </FIELD>
        <FIELD label="Codigo Postal 3">
          <TAG><![CDATA[#SECUNDÁRIA_3:ENTIDADE_AVULSO:CODIGO_POSTAL:CODIGO_POSTAL_3#]]></TAG>
          <VALUE><![CDATA[Codigo Postal 3]]></VALUE>
          <XPATH><![CDATA[/Entities/Secundaria3/Entidade/EntidadeAvulsa/CodigoPostal/CodPostal3]]></XPATH>
        </FIELD>
        <FIELD label="Localidade">
          <TAG><![CDATA[#SECUNDÁRIA_3:ENTIDADE_AVULSO:CODIGO_POSTAL:LOCALIDADE#]]></TAG>
          <VALUE><![CDATA[Localidade]]></VALUE>
          <XPATH><![CDATA[/Entities/Secundaria3/Entidade/EntidadeAvulsa/CodigoPostal/LocalidadePostal]]></XPATH>
        </FIELD>
      </NODE>
      <FIELD label="Morada Correio">
        <TAG><![CDATA[#SECUNDÁRIA_3:ENTIDADE_AVULSO:MORADACORREIO#]]></TAG>
        <VALUE><![CDATA[MoradaCorreio]]></VALUE>
        <XPATH><![CDATA[/Entities/Secundaria3/Entidade/EntidadeAvulsa/MoradaCorreio]]></XPATH>
      </FIELD>
      <FIELD label="Localidade Correio">
        <TAG><![CDATA[#SECUNDÁRIA_3:ENTIDADE_AVULSO:LOCALIDADECORREIO#]]></TAG>
        <VALUE><![CDATA[LocalidadeCorreio]]></VALUE>
        <XPATH><![CDATA[/Entities/Secundaria3/Entidade/EntidadeAvulsa/LocalidadeCorreio]]></XPATH>
      </FIELD>
      <NODE label="Codigo Postal Correio">
        <FIELD label="Codigo Postal Correio 4">
          <TAG><![CDATA[#SECUNDÁRIA_3:ENTIDADE_AVULSO:CPC:CP4#]]></TAG>
          <VALUE><![CDATA[Codigo Postal Correio 4]]></VALUE>
          <XPATH><![CDATA[/Entities/Secundaria3/Entidade/EntidadeAvulsa/CodigoPostalCorreio/CodigoPostal4]]></XPATH>
        </FIELD>
        <FIELD label="Codigo Postal Correio 3">
          <TAG><![CDATA[#SECUNDÁRIA_3:ENTIDADE_AVULSO:CPC:CP3#]]></TAG>
          <VALUE><![CDATA[Codigo Postal Correio 3]]></VALUE>
          <XPATH><![CDATA[/Entities/Secundaria3/Entidade/EntidadeAvulsa/CodigoPostalCorreio/CodigoPostal3]]></XPATH>
        </FIELD>
        <FIELD label="Localidade Postal Correio">
          <TAG><![CDATA[#SECUNDÁRIA_3:ENTIDADE_AVULSO:CPC:LOCALIDADE#]]></TAG>
          <VALUE><![CDATA[Localidade Postal Correio]]></VALUE>
          <XPATH><![CDATA[/Entities/Secundaria3/Entidade/EntidadeAvulsa/CodigoPostalCorreio/Localidade]]></XPATH>
        </FIELD>
      </NODE>
    </NODE>
    <NODE label="Outra Entidade">
      <FIELD label="Nif">
        <TAG><![CDATA[#SECUNDÁRIA_3:OUTRA_ENTIDADE:NIF#]]></TAG>
        <VALUE><![CDATA[Nif]]></VALUE>
        <XPATH><![CDATA[/Entities/Secundaria3/Entidade/OutraEntidade/Nif]]></XPATH>
      </FIELD>
      <FIELD label="Nome Abreviado">
        <TAG><![CDATA[#SECUNDÁRIA_3:OUTRA_ENTIDADE:NOME_ABREVIADO#]]></TAG>
        <VALUE><![CDATA[Nome Abreviado]]></VALUE>
        <XPATH><![CDATA[/Entities/Secundaria3/Entidade/OutraEntidade/NomeAbreviado]]></XPATH>
      </FIELD>
      <FIELD label="Nome">
        <TAG><![CDATA[#SECUNDÁRIA_3:OUTRA_ENTIDADE:NOME#]]></TAG>
        <VALUE><![CDATA[Nome]]></VALUE>
        <XPATH><![CDATA[/Entities/Secundaria3/Entidade/OutraEntidade/Nome]]></XPATH>
      </FIELD>
      <FIELD label="Tipo">
        <TAG><![CDATA[#SECUNDÁRIA_3:OUTRA_ENTIDADE:TIPO#]]></TAG>
        <VALUE><![CDATA[Tipo]]></VALUE>
        <XPATH><![CDATA[/Entities/Secundaria3/Entidade/OutraEntidade/Tipo]]></XPATH>
      </FIELD>
      <FIELD label="Data Encerramento">
        <TAG><![CDATA[#SECUNDÁRIA_3:OUTRA_ENTIDADE:DATA_ENCERRAMENTO#]]></TAG>
        <VALUE><![CDATA[Data Encerramento]]></VALUE>
        <XPATH><![CDATA[/Entities/Secundaria3/Entidade/OutraEntidade/DataEncerramento]]></XPATH>
      </FIELD>
      <FIELD label="Email">
        <TAG><![CDATA[#SECUNDÁRIA_3:OUTRA_ENTIDADE:EMAIL#]]></TAG>
        <VALUE><![CDATA[Email]]></VALUE>
        <XPATH><![CDATA[/Entities/Secundaria3/Entidade/OutraEntidade/Email]]></XPATH>
      </FIELD>
      <FIELD label="Fax">
        <TAG><![CDATA[#SECUNDÁRIA_3:OUTRA_ENTIDADE:FAX#]]></TAG>
        <VALUE><![CDATA[Fax]]></VALUE>
        <XPATH><![CDATA[/Entities/Secundaria3/Entidade/OutraEntidade/Fax]]></XPATH>
      </FIELD>
      <FIELD label="Telefone">
        <TAG><![CDATA[#SECUNDÁRIA_3:OUTRA_ENTIDADE:TELEFONE#]]></TAG>
        <VALUE><![CDATA[Telefone]]></VALUE>
        <XPATH><![CDATA[/Entities/Secundaria3/Entidade/OutraEntidade/Telefone]]></XPATH>
      </FIELD>
      <FIELD label="Codigo Postal Estrangeiro">
        <TAG><![CDATA[#SECUNDÁRIA_3:OUTRA_ENTIDADE:CODIGO_POSTAL_ESTRANGEIRO#]]></TAG>
        <VALUE><![CDATA[Codigo Postal Estrangeiro]]></VALUE>
        <XPATH><![CDATA[/Entities/Secundaria3/Entidade/OutraEntidade/CodigoPostalEstrangeiro]]></XPATH>
      </FIELD>
    </NODE>
    <NODE label="Mediador">
      <FIELD label="Ramos">
        <TAG><![CDATA[#SECUNDÁRIA_3:MEDIADOR:RAMOS#]]></TAG>
        <VALUE><![CDATA[Ramos]]></VALUE>
        <XPATH><![CDATA[/Entities/Secundaria3/Entidade/Mediador/Ramos]]></XPATH>
      </FIELD>
      <FIELD label="Tipo Mediador">
        <TAG><![CDATA[#SECUNDÁRIA_3:MEDIADOR:TIPO_MEDIADOR#]]></TAG>
        <VALUE><![CDATA[Tipo Mediador]]></VALUE>
        <XPATH><![CDATA[/Entities/Secundaria3/Entidade/Mediador/TipoMediador]]></XPATH>
      </FIELD>
      <FIELD label="Email">
        <TAG><![CDATA[#SECUNDÁRIA_3:MEDIADOR:EMAIL#]]></TAG>
        <VALUE><![CDATA[Email]]></VALUE>
        <XPATH><![CDATA[/Entities/Secundaria3/Entidade/Mediador/Email]]></XPATH>
      </FIELD>
      <FIELD label="Fax">
        <TAG><![CDATA[#SECUNDÁRIA_3:MEDIADOR:FAX#]]></TAG>
        <VALUE><![CDATA[Fax]]></VALUE>
        <XPATH><![CDATA[/Entities/Secundaria3/Entidade/Mediador/Fax]]></XPATH>
      </FIELD>
      <FIELD label="Telefone">
        <TAG><![CDATA[#SECUNDÁRIA_3:MEDIADOR:TELEFONE#]]></TAG>
        <VALUE><![CDATA[Telefone]]></VALUE>
        <XPATH><![CDATA[/Entities/Secundaria3/Entidade/Mediador/Telefone]]></XPATH>
      </FIELD>
      <FIELD label="Nome Abreviado">
        <TAG><![CDATA[#SECUNDÁRIA_3:MEDIADOR:NOME_ABREVIADO#]]></TAG>
        <VALUE><![CDATA[Nome Abreviado]]></VALUE>
        <XPATH><![CDATA[/Entities/Secundaria3/Entidade/Mediador/NomeAbreviado]]></XPATH>
      </FIELD>
      <FIELD label="Nome Social">
        <TAG><![CDATA[#SECUNDÁRIA_3:MEDIADOR:NOME_SOCIAL#]]></TAG>
        <VALUE><![CDATA[Nome Social]]></VALUE>
        <XPATH><![CDATA[/Entities/Secundaria3/Entidade/Mediador/NomeSocial]]></XPATH>
      </FIELD>
      <FIELD label="Numero Mediador">
        <TAG><![CDATA[#SECUNDÁRIA_3:MEDIADOR:NUMERO_MEDIADOR#]]></TAG>
        <VALUE><![CDATA[Numero Mediador]]></VALUE>
        <XPATH><![CDATA[/Entities/Secundaria3/Entidade/Mediador/NumeroMediador]]></XPATH>
      </FIELD>
    </NODE>
    <NODE label="Fundo">
      <FIELD label="Data Extinção">
        <TAG><![CDATA[#SECUNDÁRIA_3:FUNDO:DATA_EXTINÇÃO#]]></TAG>
        <VALUE><![CDATA[Data Extinção]]></VALUE>
        <XPATH><![CDATA[/Entities/Secundaria3/Entidade/Fundo/DataExtinção]]></XPATH>
      </FIELD>
      <FIELD label="Tipo">
        <TAG><![CDATA[#SECUNDÁRIA_3:FUNDO:TIPO#]]></TAG>
        <VALUE><![CDATA[Tipo]]></VALUE>
        <XPATH><![CDATA[/Entities/Secundaria3/Entidade/Fundo/Tipo]]></XPATH>
      </FIELD>
      <FIELD label="NomeAbreviado">
        <TAG><![CDATA[#SECUNDÁRIA_3:FUNDO:NOMEABREVIADO#]]></TAG>
        <VALUE><![CDATA[NomeAbreviado]]></VALUE>
        <XPATH><![CDATA[/Entities/Secundaria3/Entidade/Fundo/NomeAbreviado]]></XPATH>
      </FIELD>
      <FIELD label="Nome">
        <TAG><![CDATA[#SECUNDÁRIA_3:FUNDO:NOME#]]></TAG>
        <VALUE><![CDATA[Nome]]></VALUE>
        <XPATH><![CDATA[/Entities/Secundaria3/Entidade/Fundo/Nome]]></XPATH>
      </FIELD>
      <FIELD label="Numero">
        <TAG><![CDATA[#SECUNDÁRIA_3:FUNDO:NUMERO#]]></TAG>
        <VALUE><![CDATA[Numero]]></VALUE>
        <XPATH><![CDATA[/Entities/Secundaria3/Entidade/Fundo/Numero]]></XPATH>
      </FIELD>
    </NODE>
    <NODE label="Empresa de Seguro">
      <FIELD label="Nome Abreviado">
        <TAG><![CDATA[#SECUNDÁRIA_3:EMPRESA_DE_SEGURO:NOME_ABREVIADO#]]></TAG>
        <VALUE><![CDATA[Nome Abreviado]]></VALUE>
        <XPATH><![CDATA[/Entities/Secundaria3/Entidade/EmpresaSeguro/NomeAbreviado]]></XPATH>
      </FIELD>
      <FIELD label="Nome Social">
        <TAG><![CDATA[#SECUNDÁRIA_3:EMPRESA_DE_SEGURO:NOME_SOCIAL#]]></TAG>
        <VALUE><![CDATA[Nome Social]]></VALUE>
        <XPATH><![CDATA[/Entities/Secundaria3/Entidade/EmpresaSeguro/NomeSocial]]></XPATH>
      </FIELD>
      <FIELD label="Forma Juridica">
        <TAG><![CDATA[#SECUNDÁRIA_3:EMPRESA_DE_SEGURO:FORMA_JURIDICA#]]></TAG>
        <VALUE><![CDATA[Forma Juridica]]></VALUE>
        <XPATH><![CDATA[/Entities/Secundaria3/Entidade/EmpresaSeguro/FormaJuridica]]></XPATH>
      </FIELD>
      <FIELD label="Regime">
        <TAG><![CDATA[#SECUNDÁRIA_3:EMPRESA_DE_SEGURO:REGIME#]]></TAG>
        <VALUE><![CDATA[Regime]]></VALUE>
        <XPATH><![CDATA[/Entities/Secundaria3/Entidade/EmpresaSeguro/Regime]]></XPATH>
      </FIELD>
      <FIELD label="Código Estatístico">
        <TAG><![CDATA[#SECUNDÁRIA_3:EMPRESA_DE_SEGURO:CÓDIGO_ESTATÍSTICO#]]></TAG>
        <VALUE><![CDATA[Código Estatístico]]></VALUE>
        <XPATH><![CDATA[/Entities/Secundaria3/Entidade/EmpresaSeguro/CódigoEstatístico]]></XPATH>
      </FIELD>
      <FIELD label="DtaPublicacaoDR">
        <TAG><![CDATA[#SECUNDÁRIA_3:EMPRESA_DE_SEGURO:DTAPUBLICACAODR#]]></TAG>
        <VALUE><![CDATA[DtaPublicacaoDR]]></VALUE>
        <XPATH><![CDATA[/Entities/Secundaria3/Entidade/EmpresaSeguro/DtaPublicacaoDR]]></XPATH>
      </FIELD>
      <FIELD label="NumeroAgregadoPrincipal">
        <TAG><![CDATA[#SECUNDÁRIA_3:EMPRESA_DE_SEGURO:NUMEROAGREGADOPRINCIPAL#]]></TAG>
        <VALUE><![CDATA[NumeroAgregadoPrincipal]]></VALUE>
        <XPATH><![CDATA[/Entities/Secundaria3/Entidade/EmpresaSeguro/NumeroAgregadoPrincipal]]></XPATH>
      </FIELD>
      <FIELD label="NrNormaAutorizacao">
        <TAG><![CDATA[#SECUNDÁRIA_3:EMPRESA_DE_SEGURO:NRNORMAAUTORIZACAO#]]></TAG>
        <VALUE><![CDATA[NrNormaAutorizacao]]></VALUE>
        <XPATH><![CDATA[/Entities/Secundaria3/Entidade/EmpresaSeguro/NrNormaAutorizacao]]></XPATH>
      </FIELD>
      <FIELD label="DtPublicacaoDrConstituicao">
        <TAG><![CDATA[#SECUNDÁRIA_3:EMPRESA_DE_SEGURO:DTPUBLICACAODRCONSTITUICAO#]]></TAG>
        <VALUE><![CDATA[DtPublicacaoDrConstituicao]]></VALUE>
        <XPATH><![CDATA[/Entities/Secundaria3/Entidade/EmpresaSeguro/DtPublicacaoDrConstituicao]]></XPATH>
      </FIELD>
      <FIELD label="DtaAutorizacaoISP">
        <TAG><![CDATA[#SECUNDÁRIA_3:EMPRESA_DE_SEGURO:DTAAUTORIZACAOISP#]]></TAG>
        <VALUE><![CDATA[DtaAutorizacaoISP]]></VALUE>
        <XPATH><![CDATA[/Entities/Secundaria3/Entidade/EmpresaSeguro/DtaAutorizacaoISP]]></XPATH>
      </FIELD>
      <FIELD label="DtaEncerramento">
        <TAG><![CDATA[#SECUNDÁRIA_3:EMPRESA_DE_SEGURO:DTAENCERRAMENTO#]]></TAG>
        <VALUE><![CDATA[DtaEncerramento]]></VALUE>
        <XPATH><![CDATA[/Entities/Secundaria3/Entidade/EmpresaSeguro/DtaEncerramento]]></XPATH>
      </FIELD>
      <FIELD label="Sigla">
        <TAG><![CDATA[#SECUNDÁRIA_3:EMPRESA_DE_SEGURO:SIGLA#]]></TAG>
        <VALUE><![CDATA[Sigla]]></VALUE>
        <XPATH><![CDATA[/Entities/Secundaria3/Entidade/EmpresaSeguro/Sigla]]></XPATH>
      </FIELD>
      <FIELD label="País Sede">
        <TAG><![CDATA[#SECUNDÁRIA_3:EMPRESA_DE_SEGURO:PAÍS_SEDE#]]></TAG>
        <VALUE><![CDATA[País Sede]]></VALUE>
        <XPATH><![CDATA[/Entities/Secundaria3/Entidade/EmpresaSeguro/PaísSede]]></XPATH>
      </FIELD>
      <FIELD label="Codigo Postal Sede">
        <TAG><![CDATA[#SECUNDÁRIA_3:EMPRESA_DE_SEGURO:CODIGO_POSTAL_SEDE#]]></TAG>
        <VALUE><![CDATA[Codigo Postal Sede]]></VALUE>
        <XPATH><![CDATA[/Entities/Secundaria3/Entidade/EmpresaSeguro/CodigoPostalSede]]></XPATH>
      </FIELD>
      <FIELD label="Morada Sede">
        <TAG><![CDATA[#SECUNDÁRIA_3:EMPRESA_DE_SEGURO:MORADA_SEDE#]]></TAG>
        <VALUE><![CDATA[Morada Sede]]></VALUE>
        <XPATH><![CDATA[/Entities/Secundaria3/Entidade/EmpresaSeguro/MoradaSede]]></XPATH>
      </FIELD>
      <FIELD label="Nome Sede">
        <TAG><![CDATA[#SECUNDÁRIA_3:EMPRESA_DE_SEGURO:NOME_SEDE#]]></TAG>
        <VALUE><![CDATA[Nome Sede]]></VALUE>
        <XPATH><![CDATA[/Entities/Secundaria3/Entidade/EmpresaSeguro/NomeSede]]></XPATH>
      </FIELD>
      <FIELD label="Pais Proveniencia (LPS)">
        <TAG><![CDATA[#SECUNDÁRIA_3:EMPRESA_DE_SEGURO:PAIS_PROVENIENCIA_(LPS)#]]></TAG>
        <VALUE><![CDATA[Pais Proveniencia (LPS)]]></VALUE>
        <XPATH><![CDATA[/Entities/Secundaria3/Entidade/EmpresaSeguro/PaisProveniencia]]></XPATH>
      </FIELD>
      <FIELD label="País">
        <TAG><![CDATA[#SECUNDÁRIA_3:EMPRESA_DE_SEGURO:PAÍS#]]></TAG>
        <VALUE><![CDATA[País]]></VALUE>
        <XPATH><![CDATA[/Entities/Secundaria3/Entidade/EmpresaSeguro/País]]></XPATH>
      </FIELD>
      <FIELD label="Tipo Actividade">
        <TAG><![CDATA[#SECUNDÁRIA_3:EMPRESA_DE_SEGURO:TIPO_ACTIVIDADE#]]></TAG>
        <VALUE><![CDATA[Tipo Actividade]]></VALUE>
        <XPATH><![CDATA[/Entities/Secundaria3/Entidade/EmpresaSeguro/TipoActividade]]></XPATH>
      </FIELD>
      <FIELD label="Fundos de Pensões">
        <TAG><![CDATA[#SECUNDÁRIA_3:EMPRESA_DE_SEGURO:FUNDOS_DE_PENSÕES#]]></TAG>
        <VALUE><![CDATA[Fundos de Pensões]]></VALUE>
        <XPATH><![CDATA[/Entities/Secundaria3/Entidade/EmpresaSeguro/FundosdePensões]]></XPATH>
      </FIELD>
      <FIELD label="Entidades Associadas">
        <TAG><![CDATA[#SECUNDÁRIA_3:EMPRESA_DE_SEGURO:ENTIDADES_ASSOCIADAS#]]></TAG>
        <VALUE><![CDATA[Entidades Associadas]]></VALUE>
        <XPATH><![CDATA[/Entities/Secundaria3/Entidade/EmpresaSeguro/EntidadesAssociadas]]></XPATH>
      </FIELD>
      <FIELD label="Codigo Seguro Operacao">
        <TAG><![CDATA[#SECUNDÁRIA_3:EMPRESA_DE_SEGURO:CODIGO_SEGURO_OPERACAO#]]></TAG>
        <VALUE><![CDATA[Codigo Seguro Operacao]]></VALUE>
        <XPATH><![CDATA[/Entities/Secundaria3/Entidade/EmpresaSeguro/CodigoSeguroOperacao]]></XPATH>
      </FIELD>
      <FIELD label="Codigo Ramo NV">
        <TAG><![CDATA[#SECUNDÁRIA_3:EMPRESA_DE_SEGURO:CODIGO_RAMO_NV#]]></TAG>
        <VALUE><![CDATA[Codigo Ramo NV]]></VALUE>
        <XPATH><![CDATA[/Entities/Secundaria3/Entidade/EmpresaSeguro/CodigoRamoNV]]></XPATH>
      </FIELD>
      <FIELD label="Nome Modalidade NV">
        <TAG><![CDATA[#SECUNDÁRIA_3:EMPRESA_DE_SEGURO:NOME_MODALIDADE_NV#]]></TAG>
        <VALUE><![CDATA[Nome Modalidade NV]]></VALUE>
        <XPATH><![CDATA[/Entities/Secundaria3/Entidade/EmpresaSeguro/NomeModalidadeNV]]></XPATH>
      </FIELD>
      <FIELD label="Nome Grupo Ramo NV">
        <TAG><![CDATA[#SECUNDÁRIA_3:EMPRESA_DE_SEGURO:NOME_GRUPO_RAMO_NV#]]></TAG>
        <VALUE><![CDATA[Nome Grupo Ramo NV]]></VALUE>
        <XPATH><![CDATA[/Entities/Secundaria3/Entidade/EmpresaSeguro/NomeGrupoRamoNV]]></XPATH>
      </FIELD>
      <FIELD label="Codigo Ramo VD">
        <TAG><![CDATA[#SECUNDÁRIA_3:EMPRESA_DE_SEGURO:CODIGO_RAMO_VD#]]></TAG>
        <VALUE><![CDATA[Codigo Ramo VD]]></VALUE>
        <XPATH><![CDATA[/Entities/Secundaria3/Entidade/EmpresaSeguro/CodigoRamoVD]]></XPATH>
      </FIELD>
      <FIELD label="Nome Modalidade VD">
        <TAG><![CDATA[#SECUNDÁRIA_3:EMPRESA_DE_SEGURO:NOME_MODALIDADE_VD#]]></TAG>
        <VALUE><![CDATA[Nome Modalidade VD]]></VALUE>
        <XPATH><![CDATA[/Entities/Secundaria3/Entidade/EmpresaSeguro/NomeModalidadeVD]]></XPATH>
      </FIELD>
      <FIELD label="Nome Grupo Ramo VD">
        <TAG><![CDATA[#SECUNDÁRIA_3:EMPRESA_DE_SEGURO:NOME_GRUPO_RAMO_VD#]]></TAG>
        <VALUE><![CDATA[Nome Grupo Ramo VD]]></VALUE>
        <XPATH><![CDATA[/Entities/Secundaria3/Entidade/EmpresaSeguro/NomeGrupoRamoVD]]></XPATH>
      </FIELD>
      <FIELD label="Nome actuário responsável">
        <TAG><![CDATA[#SECUNDÁRIA_3:EMPRESA_DE_SEGURO:NOME_ACTUÁRIO_RESPONSÁVEL#]]></TAG>
        <VALUE><![CDATA[Nome actuário responsável]]></VALUE>
        <XPATH><![CDATA[/Entities/Secundaria3/Entidade/EmpresaSeguro/Nomeactuárioresponsável]]></XPATH>
      </FIELD>
      <FIELD label="Classes de Seguros">
        <TAG><![CDATA[#SECUNDÁRIA_3:EMPRESA_DE_SEGURO:CLASSES_DE_SEGUROS#]]></TAG>
        <VALUE><![CDATA[Classes de Seguros]]></VALUE>
        <XPATH><![CDATA[/Entities/Secundaria3/Entidade/EmpresaSeguro/ClassesdeSeguros]]></XPATH>
      </FIELD>
      <FIELD label="Autoridade de Supervisão">
        <TAG><![CDATA[#SECUNDÁRIA_3:EMPRESA_DE_SEGURO:AUTORIDADE_DE_SUPERVISÃO#]]></TAG>
        <VALUE><![CDATA[Autoridade de Supervisão]]></VALUE>
        <XPATH><![CDATA[/Entities/Secundaria3/Entidade/EmpresaSeguro/AutoridadedeSupervisão]]></XPATH>
      </FIELD>
      <FIELD label="Codigo Postal Representante">
        <TAG><![CDATA[#SECUNDÁRIA_3:EMPRESA_DE_SEGURO:CODIGO_POSTAL_REPRESENTANTE#]]></TAG>
        <VALUE><![CDATA[Codigo Postal Representante]]></VALUE>
        <XPATH><![CDATA[/Entities/Secundaria3/Entidade/EmpresaSeguro/CodigoPostalRepresentante]]></XPATH>
      </FIELD>
      <FIELD label="Morada Representante">
        <TAG><![CDATA[#SECUNDÁRIA_3:EMPRESA_DE_SEGURO:MORADA_REPRESENTANTE#]]></TAG>
        <VALUE><![CDATA[Morada Representante]]></VALUE>
        <XPATH><![CDATA[/Entities/Secundaria3/Entidade/EmpresaSeguro/MoradaRepresentante]]></XPATH>
      </FIELD>
      <FIELD label="Nome Representante Fiscal">
        <TAG><![CDATA[#SECUNDÁRIA_3:EMPRESA_DE_SEGURO:NOME_REPRESENTANTE_FISCAL#]]></TAG>
        <VALUE><![CDATA[Nome Representante Fiscal]]></VALUE>
        <XPATH><![CDATA[/Entities/Secundaria3/Entidade/EmpresaSeguro/NomeRepresentanteFiscal]]></XPATH>
      </FIELD>
      <FIELD label="Email">
        <TAG><![CDATA[#SECUNDÁRIA_3:EMPRESA_DE_SEGURO:EMAIL#]]></TAG>
        <VALUE><![CDATA[Email]]></VALUE>
        <XPATH><![CDATA[/Entities/Secundaria3/Entidade/EmpresaSeguro/Email]]></XPATH>
      </FIELD>
      <FIELD label="Fax">
        <TAG><![CDATA[#SECUNDÁRIA_3:EMPRESA_DE_SEGURO:FAX#]]></TAG>
        <VALUE><![CDATA[Fax]]></VALUE>
        <XPATH><![CDATA[/Entities/Secundaria3/Entidade/EmpresaSeguro/Fax]]></XPATH>
      </FIELD>
      <FIELD label="Telefone">
        <TAG><![CDATA[#SECUNDÁRIA_3:EMPRESA_DE_SEGURO:TELEFONE#]]></TAG>
        <VALUE><![CDATA[Telefone]]></VALUE>
        <XPATH><![CDATA[/Entities/Secundaria3/Entidade/EmpresaSeguro/Telefone]]></XPATH>
      </FIELD>
    </NODE>
    <NODE label="SGPS">
      <FIELD label="NomeAbreviado">
        <TAG><![CDATA[#SECUNDÁRIA_3:SGPS:NOMEABREVIADO#]]></TAG>
        <VALUE><![CDATA[NomeAbreviado]]></VALUE>
        <XPATH><![CDATA[/Entities/Secundaria3/Entidade/SGPS/NomeAbreviado]]></XPATH>
      </FIELD>
      <FIELD label="Nome">
        <TAG><![CDATA[#SECUNDÁRIA_3:SGPS:NOME#]]></TAG>
        <VALUE><![CDATA[Nome]]></VALUE>
        <XPATH><![CDATA[/Entities/Secundaria3/Entidade/SGPS/NomeSocial]]></XPATH>
      </FIELD>
      <FIELD label="Numero">
        <TAG><![CDATA[#SECUNDÁRIA_3:SGPS:NUMERO#]]></TAG>
        <VALUE><![CDATA[CodigoEstatistico]]></VALUE>
        <XPATH><![CDATA[/Entities/Secundaria3/Entidade/SGPS/CodigoEstatistico]]></XPATH>
      </FIELD>
      <FIELD label="Contas Consolidadas">
        <TAG><![CDATA[#SECUNDÁRIA_3:SGPS:CONTASCONSOLIDADAS#]]></TAG>
        <VALUE><![CDATA[ContasConsolidadas]]></VALUE>
        <XPATH><![CDATA[/Entities/Secundaria3/Entidade/SGPS/ContasConsolidadas]]></XPATH>
      </FIELD>
      <FIELD label="Data de Encerramento">
        <TAG><![CDATA[#SECUNDÁRIA_3:SGPS:DTENCERRAMENTO#]]></TAG>
        <VALUE><![CDATA[DtEncerramento]]></VALUE>
        <XPATH><![CDATA[/Entities/Secundaria3/Entidade/SGPS/DtEncerramento]]></XPATH>
      </FIELD>
      <FIELD label="Telefone">
        <TAG><![CDATA[#SECUNDÁRIA_3:SGPS:TELEFONE#]]></TAG>
        <VALUE><![CDATA[Telefone]]></VALUE>
        <XPATH><![CDATA[/Entities/Secundaria3/Entidade/SGPS/Telefone]]></XPATH>
      </FIELD>
      <FIELD label="Fax">
        <TAG><![CDATA[#SECUNDÁRIA_3:SGPS:FAX#]]></TAG>
        <VALUE><![CDATA[Fax]]></VALUE>
        <XPATH><![CDATA[/Entities/Secundaria3/Entidade/SGPS/Fax]]></XPATH>
      </FIELD>
    </NODE>
    <NODE label="SGFP">
      <FIELD label="NomeAbreviado">
        <TAG><![CDATA[#SECUNDÁRIA_3:SGFP:NOMEABREVIADO#]]></TAG>
        <VALUE><![CDATA[NomeAbreviado]]></VALUE>
        <XPATH><![CDATA[/Entities/Secundaria3/Entidade/SGFP/NomeAbreviado]]></XPATH>
      </FIELD>
      <FIELD label="Nome">
        <TAG><![CDATA[#SECUNDÁRIA_3:SGFP:NOME#]]></TAG>
        <VALUE><![CDATA[Nome]]></VALUE>
        <XPATH><![CDATA[/Entities/Secundaria3/Entidade/SGFP/NomeSocial]]></XPATH>
      </FIELD>
      <FIELD label="Numero">
        <TAG><![CDATA[#SECUNDÁRIA_3:SGFP:NUMERO#]]></TAG>
        <VALUE><![CDATA[CodigoEstatistico]]></VALUE>
        <XPATH><![CDATA[/Entities/Secundaria3/Entidade/SGFP/CodigoEstatistico]]></XPATH>
      </FIELD>
      <FIELD label="Data de Encerramento">
        <TAG><![CDATA[#SECUNDÁRIA_3:SGFP:DTENCERRAMENTO#]]></TAG>
        <VALUE><![CDATA[DtEncerramento]]></VALUE>
        <XPATH><![CDATA[/Entities/Secundaria3/Entidade/SGFP/DtEncerramento]]></XPATH>
      </FIELD>
      <FIELD label="Telefone">
        <TAG><![CDATA[#SECUNDÁRIA_3:SGFP:TELEFONE#]]></TAG>
        <VALUE><![CDATA[Telefone]]></VALUE>
        <XPATH><![CDATA[/Entities/Secundaria3/Entidade/SGFP/Telefone]]></XPATH>
      </FIELD>
      <FIELD label="Fax">
        <TAG><![CDATA[#SECUNDÁRIA_3:SGFP:FAX#]]></TAG>
        <VALUE><![CDATA[Fax]]></VALUE>
        <XPATH><![CDATA[/Entities/Secundaria3/Entidade/SGFP/Fax]]></XPATH>
      </FIELD>
    </NODE>
  </NODE>
</MENU>
</file>

<file path=customXml/itemProps1.xml><?xml version="1.0" encoding="utf-8"?>
<ds:datastoreItem xmlns:ds="http://schemas.openxmlformats.org/officeDocument/2006/customXml" ds:itemID="{A0F60CB4-81AA-4E91-90E4-0617DB61015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958</Words>
  <Characters>5465</Characters>
  <Application>Microsoft Office Word</Application>
  <DocSecurity>0</DocSecurity>
  <Lines>45</Lines>
  <Paragraphs>12</Paragraphs>
  <ScaleCrop>false</ScaleCrop>
  <Company/>
  <LinksUpToDate>false</LinksUpToDate>
  <CharactersWithSpaces>6411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2015-07-02T23:07:00Z</dcterms:created>
  <dcterms:modified xsi:type="dcterms:W3CDTF">2015-07-02T23:07:00Z</dcterms:modified>
</cp:coreProperties>
</file>